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4AE48" w14:textId="77777777" w:rsidR="000719BB" w:rsidRDefault="000719BB" w:rsidP="006C2343">
      <w:pPr>
        <w:pStyle w:val="Titul2"/>
      </w:pPr>
    </w:p>
    <w:p w14:paraId="058EC625" w14:textId="77777777" w:rsidR="003254A3" w:rsidRDefault="003254A3" w:rsidP="006C2343">
      <w:pPr>
        <w:pStyle w:val="Titul2"/>
      </w:pPr>
    </w:p>
    <w:p w14:paraId="51541F94" w14:textId="77777777" w:rsidR="00893BD5" w:rsidRPr="000719BB" w:rsidRDefault="00893BD5" w:rsidP="006C2343">
      <w:pPr>
        <w:pStyle w:val="Titul2"/>
      </w:pPr>
    </w:p>
    <w:p w14:paraId="234C5C11" w14:textId="77777777" w:rsidR="00522353" w:rsidRDefault="00522353" w:rsidP="006C2343">
      <w:pPr>
        <w:pStyle w:val="Titul1"/>
      </w:pPr>
    </w:p>
    <w:p w14:paraId="4374AFD9" w14:textId="77777777" w:rsidR="00536998" w:rsidRDefault="00282EEF" w:rsidP="00257351">
      <w:pPr>
        <w:pStyle w:val="Titul2"/>
      </w:pPr>
      <w:r w:rsidRPr="00282EEF">
        <w:rPr>
          <w:sz w:val="48"/>
          <w:szCs w:val="44"/>
        </w:rPr>
        <w:t>Požadavky zadavatel pro režim BIM (EIR)</w:t>
      </w:r>
    </w:p>
    <w:p w14:paraId="6E8AF018" w14:textId="77777777" w:rsidR="009E0953" w:rsidRDefault="009E0953" w:rsidP="009E0953">
      <w:pPr>
        <w:pStyle w:val="Titul2"/>
      </w:pPr>
    </w:p>
    <w:p w14:paraId="6329C7DF" w14:textId="77777777" w:rsidR="009E0953" w:rsidRDefault="009E0953" w:rsidP="009E0953">
      <w:pPr>
        <w:pStyle w:val="Titul2"/>
      </w:pPr>
    </w:p>
    <w:p w14:paraId="54E5994A" w14:textId="77777777" w:rsidR="009E0953" w:rsidRDefault="009E0953" w:rsidP="009E0953">
      <w:pPr>
        <w:pStyle w:val="Titul2"/>
      </w:pPr>
    </w:p>
    <w:p w14:paraId="07369F93" w14:textId="77777777" w:rsidR="009E0953" w:rsidRDefault="009E0953" w:rsidP="009E0953">
      <w:pPr>
        <w:pStyle w:val="Titul2"/>
      </w:pPr>
    </w:p>
    <w:p w14:paraId="55948F43" w14:textId="77777777" w:rsidR="008D63E4" w:rsidRDefault="009E0953" w:rsidP="009E0953">
      <w:pPr>
        <w:pStyle w:val="Titul2"/>
      </w:pPr>
      <w:r>
        <w:t>Stavba:</w:t>
      </w:r>
    </w:p>
    <w:p w14:paraId="3F48D468" w14:textId="42216DE4" w:rsidR="00536998" w:rsidRDefault="00DE05D1" w:rsidP="00B35C27">
      <w:pPr>
        <w:pStyle w:val="Titul2"/>
      </w:pPr>
      <w:sdt>
        <w:sdtPr>
          <w:rPr>
            <w:rFonts w:ascii="Verdana" w:hAnsi="Verdana"/>
            <w:sz w:val="32"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Content>
          <w:r w:rsidR="00985583" w:rsidRPr="00B35C27">
            <w:rPr>
              <w:rFonts w:ascii="Verdana" w:hAnsi="Verdana"/>
              <w:sz w:val="32"/>
            </w:rPr>
            <w:t xml:space="preserve">„Rekonstrukce nástupišť a zřízení bezbariérových přístupů v </w:t>
          </w:r>
          <w:proofErr w:type="spellStart"/>
          <w:r w:rsidR="00985583" w:rsidRPr="00B35C27">
            <w:rPr>
              <w:rFonts w:ascii="Verdana" w:hAnsi="Verdana"/>
              <w:sz w:val="32"/>
            </w:rPr>
            <w:t>žst</w:t>
          </w:r>
          <w:proofErr w:type="spellEnd"/>
          <w:r w:rsidR="00985583" w:rsidRPr="00B35C27">
            <w:rPr>
              <w:rFonts w:ascii="Verdana" w:hAnsi="Verdana"/>
              <w:sz w:val="32"/>
            </w:rPr>
            <w:t>. Roudnice n. L.“</w:t>
          </w:r>
        </w:sdtContent>
      </w:sdt>
    </w:p>
    <w:p w14:paraId="6809762A" w14:textId="77777777" w:rsidR="008465FC" w:rsidRPr="008465FC" w:rsidRDefault="008465FC" w:rsidP="008465FC">
      <w:pPr>
        <w:pStyle w:val="Titul2"/>
        <w:rPr>
          <w:rFonts w:ascii="Verdana" w:hAnsi="Verdana"/>
          <w:szCs w:val="24"/>
        </w:rPr>
      </w:pPr>
    </w:p>
    <w:p w14:paraId="4E072809" w14:textId="77777777" w:rsidR="006C2343" w:rsidRPr="006C2343" w:rsidRDefault="006C2343" w:rsidP="006C2343">
      <w:pPr>
        <w:pStyle w:val="Titul2"/>
      </w:pPr>
    </w:p>
    <w:p w14:paraId="0397C800" w14:textId="77777777" w:rsidR="009E0953" w:rsidRDefault="009E0953" w:rsidP="00536998">
      <w:pPr>
        <w:pStyle w:val="Tituldatum"/>
      </w:pPr>
    </w:p>
    <w:p w14:paraId="70E05C99" w14:textId="77777777" w:rsidR="004C0574" w:rsidRDefault="004C0574" w:rsidP="00536998">
      <w:pPr>
        <w:pStyle w:val="Tituldatum"/>
      </w:pPr>
    </w:p>
    <w:p w14:paraId="6A4D470D" w14:textId="77777777" w:rsidR="009E0953" w:rsidRDefault="009E0953" w:rsidP="00536998">
      <w:pPr>
        <w:pStyle w:val="Tituldatum"/>
      </w:pPr>
    </w:p>
    <w:p w14:paraId="31ABA619" w14:textId="77777777" w:rsidR="009E0953" w:rsidRDefault="009E0953" w:rsidP="00536998">
      <w:pPr>
        <w:pStyle w:val="Tituldatum"/>
      </w:pPr>
    </w:p>
    <w:p w14:paraId="210FE7E6" w14:textId="77777777" w:rsidR="00B35C27" w:rsidRDefault="00B35C27" w:rsidP="008D63E4">
      <w:pPr>
        <w:pStyle w:val="Tituldatum"/>
      </w:pPr>
    </w:p>
    <w:p w14:paraId="7A401BB9" w14:textId="77777777" w:rsidR="00B35C27" w:rsidRDefault="00B35C27" w:rsidP="008D63E4">
      <w:pPr>
        <w:pStyle w:val="Tituldatum"/>
      </w:pPr>
    </w:p>
    <w:p w14:paraId="087478C1" w14:textId="75AE835A"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DC645E">
        <w:t>20</w:t>
      </w:r>
      <w:r w:rsidR="003D5B89" w:rsidRPr="008D63E4">
        <w:t>.</w:t>
      </w:r>
      <w:r w:rsidRPr="008D63E4">
        <w:t xml:space="preserve"> </w:t>
      </w:r>
      <w:r w:rsidR="00282EEF">
        <w:t>9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20</w:t>
      </w:r>
      <w:r w:rsidR="00365444">
        <w:br w:type="page"/>
      </w:r>
    </w:p>
    <w:p w14:paraId="774930FE" w14:textId="77777777"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14:paraId="126A4EE1" w14:textId="77777777" w:rsidR="00EB4DD7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bookmarkStart w:id="8" w:name="_GoBack"/>
      <w:bookmarkEnd w:id="8"/>
      <w:r w:rsidR="00EB4DD7">
        <w:rPr>
          <w:noProof/>
        </w:rPr>
        <w:t>1.</w:t>
      </w:r>
      <w:r w:rsidR="00EB4DD7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EB4DD7">
        <w:rPr>
          <w:noProof/>
        </w:rPr>
        <w:t>Identifikační údaje stavby</w:t>
      </w:r>
      <w:r w:rsidR="00EB4DD7">
        <w:rPr>
          <w:noProof/>
        </w:rPr>
        <w:tab/>
      </w:r>
      <w:r w:rsidR="00EB4DD7">
        <w:rPr>
          <w:noProof/>
        </w:rPr>
        <w:fldChar w:fldCharType="begin"/>
      </w:r>
      <w:r w:rsidR="00EB4DD7">
        <w:rPr>
          <w:noProof/>
        </w:rPr>
        <w:instrText xml:space="preserve"> PAGEREF _Toc51659998 \h </w:instrText>
      </w:r>
      <w:r w:rsidR="00EB4DD7">
        <w:rPr>
          <w:noProof/>
        </w:rPr>
      </w:r>
      <w:r w:rsidR="00EB4DD7">
        <w:rPr>
          <w:noProof/>
        </w:rPr>
        <w:fldChar w:fldCharType="separate"/>
      </w:r>
      <w:r w:rsidR="00EB4DD7">
        <w:rPr>
          <w:noProof/>
        </w:rPr>
        <w:t>4</w:t>
      </w:r>
      <w:r w:rsidR="00EB4DD7">
        <w:rPr>
          <w:noProof/>
        </w:rPr>
        <w:fldChar w:fldCharType="end"/>
      </w:r>
    </w:p>
    <w:p w14:paraId="1360C005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_Toc51659999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1B32EBA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2143DCE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D93F66E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061CEB3" w14:textId="77777777" w:rsidR="00EB4DD7" w:rsidRDefault="00EB4DD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Organizační a personální obsazení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4382DE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na straně Objednatele a definice činností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0005051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na straně Zhotovitele a definice činností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716332D" w14:textId="77777777" w:rsidR="00EB4DD7" w:rsidRDefault="00EB4DD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provádění stavby v režimu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9B63A04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ve stádiu realizace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EDC57D0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popis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6218E6B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úroveň detailu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60618020" w14:textId="77777777" w:rsidR="00EB4DD7" w:rsidRDefault="00EB4DD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177D42FD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Rozsah členění Informačního modelu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3B7FA4F3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 DSPS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2AE7CB3B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Odevzdání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196C5ED1" w14:textId="77777777" w:rsidR="00EB4DD7" w:rsidRDefault="00EB4DD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6D7E3D3B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1F000150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Procesy pro informační model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5E3F1DB9" w14:textId="77777777" w:rsidR="00EB4DD7" w:rsidRDefault="00EB4DD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36641CDF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39B4689C" w14:textId="77777777" w:rsidR="00EB4DD7" w:rsidRDefault="00EB4DD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A93815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Datová struktura informačního modelu BIM ve stupni PDPS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_Toc51660019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2429AE53" w14:textId="77777777"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14:paraId="6E1178CC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2F54115D" w14:textId="77777777"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14:paraId="472ADBF3" w14:textId="77777777"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9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C31A6" w:rsidRPr="00AD0C7B" w14:paraId="7A718489" w14:textId="77777777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44D7D6" w14:textId="4DECAB2E" w:rsidR="009C31A6" w:rsidRPr="008E0E99" w:rsidRDefault="009C31A6" w:rsidP="007C657F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190F6C" w14:textId="61232AF5" w:rsidR="009C31A6" w:rsidRPr="008E0E99" w:rsidRDefault="009C31A6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14:paraId="7FAEC6D3" w14:textId="77777777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F687F5" w14:textId="77777777" w:rsidR="009C31A6" w:rsidRPr="008E0E99" w:rsidRDefault="009C31A6" w:rsidP="008E0E99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BIM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CABC83" w14:textId="77777777" w:rsidR="009C31A6" w:rsidRPr="008E0E99" w:rsidRDefault="009C31A6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Building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Information</w:t>
            </w:r>
            <w:proofErr w:type="spellEnd"/>
            <w:r w:rsidRPr="008E0E99">
              <w:t xml:space="preserve"> Modeling/Management – digitální informační (datový) model stavby</w:t>
            </w:r>
          </w:p>
        </w:tc>
      </w:tr>
      <w:tr w:rsidR="009C31A6" w:rsidRPr="00AD0C7B" w14:paraId="4DB24EF1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0E99AA" w14:textId="77777777"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BEP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2A0945" w14:textId="77777777"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Bim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Execution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Plan</w:t>
            </w:r>
            <w:proofErr w:type="spellEnd"/>
            <w:r w:rsidRPr="008E0E99">
              <w:t xml:space="preserve"> - Dokument popisující postupy spolupráce, odpovědnosti a datovou strukturu digitálního modelu stavby</w:t>
            </w:r>
          </w:p>
        </w:tc>
      </w:tr>
      <w:tr w:rsidR="009C31A6" w:rsidRPr="00AD0C7B" w14:paraId="21FBDFB2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8B5A34" w14:textId="77777777"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CDE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1050E3" w14:textId="77777777"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Společné datové prostředí</w:t>
            </w:r>
          </w:p>
        </w:tc>
      </w:tr>
      <w:tr w:rsidR="009C31A6" w:rsidRPr="00AD0C7B" w14:paraId="616EBB95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C1713A" w14:textId="77777777" w:rsidR="009C31A6" w:rsidRPr="008E0E99" w:rsidRDefault="009C31A6" w:rsidP="00DB538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219570" w14:textId="77777777"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14:paraId="64C44FD1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1F316C" w14:textId="77777777"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DS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B7E475" w14:textId="39C3BA5E"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Datový standar</w:t>
            </w:r>
            <w:r w:rsidR="0028027A">
              <w:t>d</w:t>
            </w:r>
          </w:p>
        </w:tc>
      </w:tr>
      <w:tr w:rsidR="009C31A6" w:rsidRPr="00AD0C7B" w14:paraId="529FFA26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36F3BE" w14:textId="77777777"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31B2AB" w14:textId="77777777"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projektant – projektový manažer Zhotovitele – vedoucí týmu</w:t>
            </w:r>
          </w:p>
        </w:tc>
      </w:tr>
      <w:tr w:rsidR="009C31A6" w:rsidRPr="00AD0C7B" w14:paraId="0AD14E44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4C6E34" w14:textId="77777777"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2C9809" w14:textId="77777777"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inženýr stavby – projektový manažer Objednatele</w:t>
            </w:r>
          </w:p>
        </w:tc>
      </w:tr>
      <w:tr w:rsidR="009C31A6" w:rsidRPr="00AD0C7B" w14:paraId="4A419515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B434A3" w14:textId="77777777" w:rsidR="009C31A6" w:rsidRPr="008E0E99" w:rsidRDefault="009C31A6" w:rsidP="007B33C3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IFC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5411F5" w14:textId="77777777" w:rsidR="009C31A6" w:rsidRPr="008E0E99" w:rsidRDefault="009C31A6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9C31A6" w:rsidRPr="00AD0C7B" w14:paraId="3CA44284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011F7E" w14:textId="77777777"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220EF3" w14:textId="77777777" w:rsidR="009C31A6" w:rsidRPr="008E0E99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9C31A6" w:rsidRPr="00AD0C7B" w14:paraId="0B9DBE51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988B50" w14:textId="77777777"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SK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2528DE" w14:textId="77777777"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9C31A6" w:rsidRPr="00AD0C7B" w14:paraId="566C2E69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9AF208" w14:textId="77777777"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SOD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43F71E" w14:textId="77777777"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9C31A6" w:rsidRPr="00AD0C7B" w14:paraId="1AE2385F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3D5D5F" w14:textId="77777777"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PDF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33B637" w14:textId="77777777" w:rsidR="009C31A6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C31A6" w:rsidRPr="00AD0C7B" w14:paraId="3ADCFFAC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994690" w14:textId="77777777"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34E90A" w14:textId="77777777"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9C31A6" w:rsidRPr="00AD0C7B" w14:paraId="41CCBF35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49378F" w14:textId="77777777" w:rsidR="009C31A6" w:rsidRDefault="009C31A6" w:rsidP="007C657F">
            <w:pPr>
              <w:pStyle w:val="Zkratky1"/>
              <w:rPr>
                <w:szCs w:val="16"/>
              </w:rPr>
            </w:pPr>
            <w:r>
              <w:t>PK</w:t>
            </w:r>
            <w:r w:rsidRPr="008E0E99">
              <w:rPr>
                <w:szCs w:val="16"/>
              </w:rPr>
              <w:tab/>
            </w:r>
            <w:r>
              <w:rPr>
                <w:szCs w:val="16"/>
              </w:rPr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E54D21" w14:textId="77777777"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E05D1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9C31A6" w:rsidRPr="00AD0C7B" w14:paraId="4C533488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D03463" w14:textId="77777777" w:rsidR="009C31A6" w:rsidRDefault="009C31A6" w:rsidP="007C657F">
            <w:pPr>
              <w:pStyle w:val="Zkratky1"/>
              <w:rPr>
                <w:szCs w:val="16"/>
              </w:rPr>
            </w:pPr>
            <w:r>
              <w:t>XLS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769587" w14:textId="77777777"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t>Označení datového formátu</w:t>
            </w:r>
          </w:p>
        </w:tc>
      </w:tr>
      <w:tr w:rsidR="009C31A6" w:rsidRPr="00AD0C7B" w14:paraId="1BCE355E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13331A" w14:textId="77777777" w:rsidR="009C31A6" w:rsidRDefault="009C31A6" w:rsidP="007C657F">
            <w:pPr>
              <w:pStyle w:val="Zkratky1"/>
            </w:pPr>
            <w:r>
              <w:t>XDC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9C434A" w14:textId="77777777" w:rsidR="009C31A6" w:rsidRPr="002C1345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</w:pPr>
            <w:r w:rsidRPr="00DE05D1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C31A6" w:rsidRPr="00AD0C7B" w14:paraId="2AAF688A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E21590" w14:textId="77777777" w:rsidR="009C31A6" w:rsidRPr="00AD0C7B" w:rsidRDefault="009C31A6" w:rsidP="007C657F">
            <w:pPr>
              <w:pStyle w:val="Zkratky1"/>
            </w:pPr>
            <w:r>
              <w:t>ŽBP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621AEB" w14:textId="77777777"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Železniční bodové pole</w:t>
            </w:r>
          </w:p>
        </w:tc>
      </w:tr>
      <w:tr w:rsidR="009C31A6" w:rsidRPr="00AD0C7B" w14:paraId="617F7378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4A2E55" w14:textId="77777777"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E02F33" w14:textId="77777777"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14:paraId="7BC581AE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7DA86B" w14:textId="77777777"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B30B4D" w14:textId="77777777"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0CE206" w14:textId="77777777" w:rsidR="007B33C3" w:rsidRPr="00FA793D" w:rsidRDefault="00FA793D" w:rsidP="00FA793D">
      <w:pPr>
        <w:pStyle w:val="Nadpisbezsl1-1"/>
      </w:pPr>
      <w:r>
        <w:t>Definice pojmů</w:t>
      </w:r>
    </w:p>
    <w:p w14:paraId="0047FD17" w14:textId="0B6FD503" w:rsidR="00FA793D" w:rsidRDefault="00FA793D" w:rsidP="00DE05D1">
      <w:pPr>
        <w:jc w:val="both"/>
        <w:rPr>
          <w:rStyle w:val="Tun"/>
          <w:rFonts w:asciiTheme="majorHAnsi" w:hAnsiTheme="majorHAnsi"/>
          <w:b w:val="0"/>
          <w:caps/>
          <w:sz w:val="16"/>
          <w:szCs w:val="16"/>
        </w:rPr>
      </w:pPr>
      <w:r>
        <w:rPr>
          <w:rStyle w:val="Tun"/>
          <w:b w:val="0"/>
          <w:sz w:val="16"/>
          <w:szCs w:val="16"/>
        </w:rPr>
        <w:t xml:space="preserve">Uvádí se výběr </w:t>
      </w:r>
      <w:r w:rsidR="00E63CC7">
        <w:rPr>
          <w:rStyle w:val="Tun"/>
          <w:b w:val="0"/>
          <w:sz w:val="16"/>
          <w:szCs w:val="16"/>
        </w:rPr>
        <w:t>pojmů, na</w:t>
      </w:r>
      <w:r>
        <w:rPr>
          <w:rStyle w:val="Tun"/>
          <w:b w:val="0"/>
          <w:sz w:val="16"/>
          <w:szCs w:val="16"/>
        </w:rPr>
        <w:t xml:space="preserve"> které odkazuje dokument BIM – Požadavky zadavatele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FA793D" w:rsidRPr="00AD0C7B" w14:paraId="6F8A12FA" w14:textId="77777777" w:rsidTr="000420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C506F6" w14:textId="77777777" w:rsidR="00FA793D" w:rsidRPr="008E0E99" w:rsidRDefault="00FA793D" w:rsidP="00DE05D1">
            <w:pPr>
              <w:pStyle w:val="Zkratky1"/>
              <w:jc w:val="both"/>
              <w:rPr>
                <w:szCs w:val="16"/>
              </w:rPr>
            </w:pPr>
            <w:r>
              <w:rPr>
                <w:szCs w:val="16"/>
              </w:rPr>
              <w:t>Smlouva</w:t>
            </w:r>
          </w:p>
        </w:tc>
        <w:tc>
          <w:tcPr>
            <w:tcW w:w="72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A900A1" w14:textId="77777777" w:rsidR="00FA793D" w:rsidRPr="008E0E99" w:rsidRDefault="00F2318A" w:rsidP="00DE05D1">
            <w:pPr>
              <w:pStyle w:val="Zkratky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souhrn dokumentů </w:t>
            </w:r>
            <w:r w:rsidR="00FA793D" w:rsidRPr="00FA793D">
              <w:t>zahrnující Smlouva o dílo, Dopis o přijetí nabídky, Dopis nabídky, tyto Podmínky, Technická specifikace, Výkresy, Formuláře a další dokumenty (pokud existují) uvedené ve Smlouvě o dílo nebo v Dopise o přijetí nabídky</w:t>
            </w:r>
            <w:r w:rsidR="00985583">
              <w:t>.</w:t>
            </w:r>
          </w:p>
        </w:tc>
      </w:tr>
      <w:tr w:rsidR="00FA793D" w:rsidRPr="00AD0C7B" w14:paraId="4FC2B1D2" w14:textId="77777777" w:rsidTr="000420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06EFA4" w14:textId="77777777" w:rsidR="00FA793D" w:rsidRPr="008E0E99" w:rsidRDefault="00F2318A" w:rsidP="00DE05D1">
            <w:pPr>
              <w:pStyle w:val="Zkratky1"/>
              <w:jc w:val="both"/>
              <w:rPr>
                <w:szCs w:val="16"/>
              </w:rPr>
            </w:pPr>
            <w:r>
              <w:rPr>
                <w:szCs w:val="16"/>
              </w:rPr>
              <w:t>Obchodní podmínky</w:t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2432EE" w14:textId="77777777" w:rsidR="00FA793D" w:rsidRPr="008E0E99" w:rsidRDefault="002A6A64" w:rsidP="00DE05D1">
            <w:pPr>
              <w:pStyle w:val="Zkratky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příloha Smlouvy  - </w:t>
            </w:r>
            <w:r w:rsidR="00F2318A">
              <w:t>Smluvní podmínky pro výstavbu pozemních a inženýrských staveb projektovaných objednatelem (FIDIC 1999) – Obecné podmínky („Obecné podmínky“) a Smluvní podmínky pro výstavbu pozemních a inženýrských staveb projektovaných objednatelem – Zvláštní podmínky pro stavby Správy železniční dopravní cesty, státní organizace („Zvláštní podmínky“).</w:t>
            </w:r>
          </w:p>
        </w:tc>
      </w:tr>
      <w:tr w:rsidR="00FA793D" w:rsidRPr="00AD0C7B" w14:paraId="5DA084A2" w14:textId="77777777" w:rsidTr="000420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2CAB90" w14:textId="77777777" w:rsidR="00FA793D" w:rsidRPr="008E0E99" w:rsidRDefault="00FA5818" w:rsidP="00DE05D1">
            <w:pPr>
              <w:pStyle w:val="Zkratky1"/>
              <w:jc w:val="both"/>
              <w:rPr>
                <w:szCs w:val="16"/>
              </w:rPr>
            </w:pPr>
            <w:r>
              <w:rPr>
                <w:szCs w:val="16"/>
              </w:rPr>
              <w:t>Projekt</w:t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BEB130" w14:textId="77777777" w:rsidR="00FA793D" w:rsidRPr="008E0E99" w:rsidRDefault="00042073" w:rsidP="00DE05D1">
            <w:pPr>
              <w:pStyle w:val="Zkratky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="00704007">
              <w:t>elá stavba zahrnující činnosti uvedené ve Smlouvě</w:t>
            </w:r>
            <w:r w:rsidR="00985583">
              <w:t>.</w:t>
            </w:r>
            <w:r w:rsidR="009760DB">
              <w:t xml:space="preserve"> </w:t>
            </w:r>
          </w:p>
        </w:tc>
      </w:tr>
      <w:tr w:rsidR="00042073" w:rsidRPr="00AD0C7B" w14:paraId="148B4F11" w14:textId="77777777" w:rsidTr="000420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0D20FA" w14:textId="77777777" w:rsidR="00042073" w:rsidRDefault="00042073" w:rsidP="00DE05D1">
            <w:pPr>
              <w:pStyle w:val="Zkratky1"/>
              <w:jc w:val="both"/>
              <w:rPr>
                <w:szCs w:val="16"/>
              </w:rPr>
            </w:pPr>
            <w:r>
              <w:rPr>
                <w:szCs w:val="16"/>
              </w:rPr>
              <w:t>Projektová dokumentace</w:t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B706C3" w14:textId="77777777" w:rsidR="00042073" w:rsidRDefault="00042073" w:rsidP="00DE05D1">
            <w:pPr>
              <w:pStyle w:val="Zkratky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 projektová dokumentace, které je jako součást podkladů pro výběr Zhotovitele zpracovaná na úrovni dokumentace zahrnující Projektovou dokumentaci pro vydání stavebního povolení/ohlášení stavby a Projektovou dokumentaci pro provádění stavby.</w:t>
            </w:r>
          </w:p>
        </w:tc>
      </w:tr>
      <w:tr w:rsidR="002A6A64" w:rsidRPr="00AD0C7B" w14:paraId="6659FFD2" w14:textId="77777777" w:rsidTr="000420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650C21" w14:textId="77777777" w:rsidR="002A6A64" w:rsidRPr="008E0E99" w:rsidRDefault="002A6A64" w:rsidP="0021117E">
            <w:pPr>
              <w:pStyle w:val="Zkratky1"/>
              <w:rPr>
                <w:szCs w:val="16"/>
              </w:rPr>
            </w:pP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8F165F" w14:textId="77777777" w:rsidR="002A6A64" w:rsidRPr="008E0E99" w:rsidRDefault="002A6A64" w:rsidP="0021117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793D" w:rsidRPr="00AD0C7B" w14:paraId="2C5619CD" w14:textId="77777777" w:rsidTr="000420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B7F5CE" w14:textId="77777777" w:rsidR="00FA793D" w:rsidRPr="008E0E99" w:rsidRDefault="00FA793D" w:rsidP="0021117E">
            <w:pPr>
              <w:pStyle w:val="Zkratky1"/>
              <w:rPr>
                <w:szCs w:val="16"/>
              </w:rPr>
            </w:pP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5DA380" w14:textId="77777777" w:rsidR="00FA793D" w:rsidRPr="008E0E99" w:rsidRDefault="00FA793D" w:rsidP="0021117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793D" w:rsidRPr="00AD0C7B" w14:paraId="69B47AB6" w14:textId="77777777" w:rsidTr="000420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289F11" w14:textId="77777777" w:rsidR="00FA793D" w:rsidRDefault="00FA793D" w:rsidP="0021117E">
            <w:pPr>
              <w:pStyle w:val="Zkratky1"/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6B47F5" w14:textId="77777777" w:rsidR="00FA793D" w:rsidRPr="002C1345" w:rsidRDefault="00FA793D" w:rsidP="0021117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</w:pPr>
          </w:p>
        </w:tc>
      </w:tr>
      <w:tr w:rsidR="00FA793D" w:rsidRPr="00AD0C7B" w14:paraId="5E93443F" w14:textId="77777777" w:rsidTr="000420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D489EF" w14:textId="77777777" w:rsidR="00FA793D" w:rsidRPr="00AD0C7B" w:rsidRDefault="00FA793D" w:rsidP="0021117E">
            <w:pPr>
              <w:pStyle w:val="Zkratky1"/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BC6C4B" w14:textId="77777777" w:rsidR="00FA793D" w:rsidRPr="006115D3" w:rsidRDefault="00FA793D" w:rsidP="0021117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793D" w:rsidRPr="00AD0C7B" w14:paraId="3E1302E2" w14:textId="77777777" w:rsidTr="000420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AE1E45" w14:textId="77777777" w:rsidR="00FA793D" w:rsidRPr="00AD0C7B" w:rsidRDefault="00FA793D" w:rsidP="0021117E">
            <w:pPr>
              <w:pStyle w:val="Zkratky1"/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CC20CB" w14:textId="77777777" w:rsidR="00FA793D" w:rsidRPr="006115D3" w:rsidRDefault="00FA793D" w:rsidP="0021117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793D" w:rsidRPr="00AD0C7B" w14:paraId="78A63ABD" w14:textId="77777777" w:rsidTr="000420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626ABF" w14:textId="77777777" w:rsidR="00FA793D" w:rsidRPr="00AD0C7B" w:rsidRDefault="00FA793D" w:rsidP="0021117E">
            <w:pPr>
              <w:pStyle w:val="Zkratky1"/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A608A4" w14:textId="77777777" w:rsidR="00FA793D" w:rsidRPr="006115D3" w:rsidRDefault="00FA793D" w:rsidP="0021117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C286996" w14:textId="77777777" w:rsidR="00273380" w:rsidRDefault="002E37A9" w:rsidP="00273380">
      <w:pPr>
        <w:pStyle w:val="Nadpis2-1"/>
        <w:keepNext w:val="0"/>
        <w:widowControl w:val="0"/>
      </w:pPr>
      <w:bookmarkStart w:id="10" w:name="_Toc51659998"/>
      <w:r>
        <w:t>Identifikační údaje</w:t>
      </w:r>
      <w:r w:rsidR="009E5209">
        <w:t xml:space="preserve"> </w:t>
      </w:r>
      <w:r w:rsidR="00282EEF">
        <w:t>stavby</w:t>
      </w:r>
      <w:bookmarkEnd w:id="10"/>
    </w:p>
    <w:p w14:paraId="55675BF5" w14:textId="77777777" w:rsidR="00BE4C3E" w:rsidRDefault="00BE4C3E" w:rsidP="00BE4C3E">
      <w:r>
        <w:t xml:space="preserve">Tento dokument je vytvořen za účelem stanovení požadavků a cílů v případě provádění stavby v režimu BIM. </w:t>
      </w:r>
    </w:p>
    <w:p w14:paraId="793FB63E" w14:textId="77777777" w:rsidR="00BE4C3E" w:rsidRPr="00BE4C3E" w:rsidRDefault="00BE4C3E" w:rsidP="00BE4C3E">
      <w:r>
        <w:t>Dokument popisuje základní procesy, informační toky, datové formáty, organizační a personální obsazení včetně odpovědnosti v rámci realizace stavby v režimu BIM.</w:t>
      </w:r>
    </w:p>
    <w:p w14:paraId="1C3F6C7A" w14:textId="77777777" w:rsidR="009977AA" w:rsidRDefault="002E37A9" w:rsidP="00D70454">
      <w:pPr>
        <w:pStyle w:val="Nadpis2-2"/>
        <w:spacing w:before="240" w:after="120"/>
      </w:pPr>
      <w:bookmarkStart w:id="11" w:name="_Toc20977905"/>
      <w:bookmarkStart w:id="12" w:name="_Toc51659999"/>
      <w:r>
        <w:t>Základní informace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2278A752" w14:textId="77777777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483132DA" w14:textId="77777777"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717EC8" w:rsidRPr="00F2688E" w14:paraId="27FE69E5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09B7AB44" w14:textId="77777777" w:rsidR="00717EC8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14:paraId="66320533" w14:textId="77777777" w:rsidR="00717EC8" w:rsidRPr="00BE4C3E" w:rsidRDefault="00BE4C3E" w:rsidP="00416EE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BE4C3E">
              <w:rPr>
                <w:sz w:val="18"/>
              </w:rPr>
              <w:t>Rekonstrukce nástupišť a zřízení bezbariérových přístupů v </w:t>
            </w:r>
            <w:proofErr w:type="spellStart"/>
            <w:r w:rsidRPr="00BE4C3E">
              <w:rPr>
                <w:sz w:val="18"/>
              </w:rPr>
              <w:t>žst</w:t>
            </w:r>
            <w:proofErr w:type="spellEnd"/>
            <w:r w:rsidRPr="00BE4C3E">
              <w:rPr>
                <w:sz w:val="18"/>
              </w:rPr>
              <w:t xml:space="preserve">. Roudnice </w:t>
            </w:r>
            <w:proofErr w:type="spellStart"/>
            <w:proofErr w:type="gramStart"/>
            <w:r w:rsidRPr="00BE4C3E">
              <w:rPr>
                <w:sz w:val="18"/>
              </w:rPr>
              <w:t>n.L</w:t>
            </w:r>
            <w:proofErr w:type="spellEnd"/>
            <w:proofErr w:type="gramEnd"/>
          </w:p>
        </w:tc>
      </w:tr>
      <w:tr w:rsidR="008F5FD1" w:rsidRPr="00F2688E" w14:paraId="2E272038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66312D09" w14:textId="77777777" w:rsidR="008F5FD1" w:rsidRPr="00F2688E" w:rsidRDefault="008F5FD1" w:rsidP="0021117E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Stádium stavby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</w:tcPr>
          <w:p w14:paraId="0799B0FA" w14:textId="77777777" w:rsidR="008F5FD1" w:rsidRPr="00F2688E" w:rsidRDefault="008F5FD1" w:rsidP="0021117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Realizace</w:t>
            </w:r>
          </w:p>
        </w:tc>
      </w:tr>
      <w:tr w:rsidR="003822D9" w:rsidRPr="00F2688E" w14:paraId="24F7D0E6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2E0BBD11" w14:textId="77777777" w:rsidR="003822D9" w:rsidRPr="00F2688E" w:rsidRDefault="003822D9" w:rsidP="008F5FD1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Stupeň </w:t>
            </w:r>
            <w:r w:rsidR="008F5FD1">
              <w:rPr>
                <w:sz w:val="18"/>
              </w:rPr>
              <w:t xml:space="preserve">zpracovávané </w:t>
            </w:r>
            <w:r w:rsidRPr="00F2688E">
              <w:rPr>
                <w:sz w:val="18"/>
              </w:rPr>
              <w:t>dokumentace:</w:t>
            </w:r>
          </w:p>
        </w:tc>
        <w:tc>
          <w:tcPr>
            <w:tcW w:w="5407" w:type="dxa"/>
            <w:tcBorders>
              <w:right w:val="nil"/>
            </w:tcBorders>
          </w:tcPr>
          <w:p w14:paraId="1360FBE9" w14:textId="77777777" w:rsidR="008F5FD1" w:rsidRDefault="008F5FD1" w:rsidP="008F5FD1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Realizační dokumentace</w:t>
            </w:r>
          </w:p>
          <w:p w14:paraId="0AACDF1B" w14:textId="77777777" w:rsidR="003822D9" w:rsidRPr="00F2688E" w:rsidRDefault="008F5FD1" w:rsidP="008F5FD1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Dokumentace skutečného provedení stavby</w:t>
            </w:r>
          </w:p>
        </w:tc>
      </w:tr>
      <w:tr w:rsidR="003822D9" w:rsidRPr="00F2688E" w14:paraId="30192691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5215C2F9" w14:textId="77777777"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14:paraId="27E5A5DF" w14:textId="77777777" w:rsidR="003822D9" w:rsidRPr="008F5FD1" w:rsidRDefault="007F3470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7F3470">
              <w:rPr>
                <w:sz w:val="18"/>
              </w:rPr>
              <w:t>S631500682</w:t>
            </w:r>
          </w:p>
        </w:tc>
      </w:tr>
      <w:tr w:rsidR="003822D9" w:rsidRPr="00F2688E" w14:paraId="729BAF7E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4FE95840" w14:textId="77777777" w:rsidR="003822D9" w:rsidRPr="00F2688E" w:rsidRDefault="009E520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14:paraId="45EB6558" w14:textId="77777777" w:rsidR="003822D9" w:rsidRPr="00F2688E" w:rsidRDefault="00F8154B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8154B">
              <w:rPr>
                <w:sz w:val="18"/>
              </w:rPr>
              <w:t>5423510003</w:t>
            </w:r>
          </w:p>
        </w:tc>
      </w:tr>
      <w:tr w:rsidR="006913AB" w:rsidRPr="00F2688E" w14:paraId="77C62AE5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59A85C66" w14:textId="77777777" w:rsidR="006913AB" w:rsidRPr="00F2688E" w:rsidRDefault="006913AB" w:rsidP="006913AB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14:paraId="2AED96FD" w14:textId="77777777" w:rsidR="006913AB" w:rsidRPr="00F2688E" w:rsidRDefault="006913AB" w:rsidP="00416EE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 w:rsidR="00416EE4">
              <w:rPr>
                <w:sz w:val="18"/>
                <w:highlight w:val="yellow"/>
              </w:rPr>
              <w:t>ŘI</w:t>
            </w:r>
            <w:r w:rsidRPr="00F2688E">
              <w:rPr>
                <w:sz w:val="18"/>
                <w:highlight w:val="yellow"/>
              </w:rPr>
              <w:t xml:space="preserve">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913AB" w:rsidRPr="00F2688E" w14:paraId="53C1D660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08687BDF" w14:textId="77777777"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14:paraId="2B64C40C" w14:textId="77777777" w:rsidR="008D63E4" w:rsidRPr="00F2688E" w:rsidRDefault="007F3470" w:rsidP="007D1E5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>
              <w:rPr>
                <w:sz w:val="18"/>
              </w:rPr>
              <w:t>Žst</w:t>
            </w:r>
            <w:proofErr w:type="spellEnd"/>
            <w:r>
              <w:rPr>
                <w:sz w:val="18"/>
              </w:rPr>
              <w:t xml:space="preserve"> Roudnice nad Labem</w:t>
            </w:r>
          </w:p>
        </w:tc>
      </w:tr>
      <w:tr w:rsidR="006913AB" w:rsidRPr="00F2688E" w14:paraId="7F435C40" w14:textId="77777777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14:paraId="4E4A0ECB" w14:textId="77777777" w:rsidR="006913AB" w:rsidRPr="00F2688E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TUDU</w:t>
            </w:r>
            <w:r w:rsidR="00BE4C3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14:paraId="0A266D7F" w14:textId="77777777" w:rsidR="006913AB" w:rsidRPr="00F2688E" w:rsidRDefault="00D9687F" w:rsidP="007D1E5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9687F">
              <w:rPr>
                <w:sz w:val="18"/>
              </w:rPr>
              <w:t xml:space="preserve">0801K1 </w:t>
            </w:r>
            <w:proofErr w:type="spellStart"/>
            <w:r w:rsidRPr="00D9687F">
              <w:rPr>
                <w:sz w:val="18"/>
              </w:rPr>
              <w:t>žst</w:t>
            </w:r>
            <w:proofErr w:type="spellEnd"/>
            <w:r w:rsidRPr="00D9687F">
              <w:rPr>
                <w:sz w:val="18"/>
              </w:rPr>
              <w:t>. Roudnice nad Labem</w:t>
            </w:r>
          </w:p>
        </w:tc>
      </w:tr>
      <w:tr w:rsidR="006913AB" w:rsidRPr="00F2688E" w14:paraId="56677F59" w14:textId="77777777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6370F84" w14:textId="77777777"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95B15FE" w14:textId="77777777" w:rsidR="006913AB" w:rsidRPr="00F2688E" w:rsidRDefault="007F3470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Středočeský</w:t>
            </w:r>
          </w:p>
        </w:tc>
      </w:tr>
      <w:tr w:rsidR="00690CCF" w:rsidRPr="00F2688E" w14:paraId="69FB6B54" w14:textId="77777777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5B8D5D83" w14:textId="77777777" w:rsidR="00690CCF" w:rsidRPr="00690CCF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9493ECF" w14:textId="77777777" w:rsidR="00690CCF" w:rsidRPr="00690CCF" w:rsidRDefault="00D9687F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9687F">
              <w:rPr>
                <w:sz w:val="18"/>
              </w:rPr>
              <w:t>Roudnice nad Labem [741647]</w:t>
            </w:r>
          </w:p>
        </w:tc>
      </w:tr>
    </w:tbl>
    <w:p w14:paraId="6D517770" w14:textId="77777777" w:rsidR="00FB2CC0" w:rsidRPr="00AB0B03" w:rsidRDefault="00FB2CC0" w:rsidP="00FB2CC0">
      <w:pPr>
        <w:pStyle w:val="Nadpis2-2"/>
        <w:spacing w:before="240" w:after="120"/>
      </w:pPr>
      <w:bookmarkStart w:id="13" w:name="_Toc51660000"/>
      <w:r w:rsidRPr="00AB0B03">
        <w:t>Popis stavby</w:t>
      </w:r>
      <w:bookmarkEnd w:id="13"/>
    </w:p>
    <w:p w14:paraId="6960028A" w14:textId="1596E838" w:rsidR="00FB2CC0" w:rsidRDefault="00FB2CC0" w:rsidP="00FB2CC0">
      <w:pPr>
        <w:pStyle w:val="Textbezslovn"/>
      </w:pPr>
      <w:r>
        <w:t xml:space="preserve">Cílem stavby </w:t>
      </w:r>
      <w:r w:rsidRPr="00B35C27">
        <w:t>je zhotovení</w:t>
      </w:r>
      <w:r>
        <w:t>, tj. realizace</w:t>
      </w:r>
      <w:r w:rsidRPr="00B35C27">
        <w:t xml:space="preserve"> stavby „Rekonstrukce nástupišť a zřízení bezbariérových přístupů v </w:t>
      </w:r>
      <w:proofErr w:type="spellStart"/>
      <w:r w:rsidRPr="00B35C27">
        <w:t>žst</w:t>
      </w:r>
      <w:proofErr w:type="spellEnd"/>
      <w:r w:rsidRPr="00B35C27">
        <w:t>. Roudnice n. L.", v režimu BIM</w:t>
      </w:r>
      <w:r>
        <w:t xml:space="preserve">. Stavba zahrnuje </w:t>
      </w:r>
      <w:r w:rsidRPr="00B35C27">
        <w:t>rekonstrukc</w:t>
      </w:r>
      <w:r>
        <w:t>i</w:t>
      </w:r>
      <w:r w:rsidRPr="00B35C27">
        <w:t xml:space="preserve"> stávajících nástupišť a zajištění bezbariérového přístupu na tato nástupiště a tím splnění požadavků na zajištění přístupu pro osoby se sníženou schopností pohybu a orientace podle Nařízení Komise (EU) č. 1300/2014, o technických specifikacích pro interoperabilitu týkajících se přístupnosti železničního systému Unie pro osoby se zdravotním postižením a osoby s omezenou schopností pohybu a orientace (TSI-PRM), vztahující se dle vyhlášky, č. 398/2009 Sb., § 1, odst. 3, na stavbu dráhy zařazené do evropského železničního systému, a </w:t>
      </w:r>
      <w:proofErr w:type="spellStart"/>
      <w:r w:rsidRPr="00B35C27">
        <w:t>vyhl</w:t>
      </w:r>
      <w:proofErr w:type="spellEnd"/>
      <w:r w:rsidRPr="00B35C27">
        <w:t>. č. 177/1995 Sb</w:t>
      </w:r>
      <w:r w:rsidR="00985583">
        <w:t>.</w:t>
      </w:r>
    </w:p>
    <w:p w14:paraId="234E55E8" w14:textId="77777777" w:rsidR="00B02525" w:rsidRDefault="00FB2CC0" w:rsidP="00FB2CC0">
      <w:pPr>
        <w:pStyle w:val="Textbezslovn"/>
        <w:rPr>
          <w:sz w:val="22"/>
        </w:rPr>
      </w:pPr>
      <w:r w:rsidRPr="00120BEC">
        <w:t>Cíl</w:t>
      </w:r>
      <w:r>
        <w:t>e provádění stavby v režimu BIM jsou uvedené v kap.</w:t>
      </w:r>
      <w:r w:rsidR="00985583">
        <w:t xml:space="preserve"> </w:t>
      </w:r>
      <w:r>
        <w:t xml:space="preserve">3. Pro jednotlivé cíle režimu BIM jsou stanovené různé priority, které charakterizují důležitost a následně pořadí úkolů a požadavků, které jsou součástí Díla. Žádný z uvedených cílů není nadřazen hlavní náplní Díla, tj. zhotovení stavby dle Smlouvy. </w:t>
      </w:r>
      <w:r w:rsidR="00B02525">
        <w:br w:type="page"/>
      </w:r>
    </w:p>
    <w:p w14:paraId="0F425CBB" w14:textId="77777777" w:rsidR="009977AA" w:rsidRDefault="00717EC8" w:rsidP="00D70454">
      <w:pPr>
        <w:pStyle w:val="Nadpis2-2"/>
        <w:spacing w:before="240" w:after="120"/>
      </w:pPr>
      <w:bookmarkStart w:id="14" w:name="_Toc51660001"/>
      <w:r>
        <w:lastRenderedPageBreak/>
        <w:t>Objednatel</w:t>
      </w:r>
      <w:bookmarkEnd w:id="14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14:paraId="66832249" w14:textId="77777777" w:rsidTr="00AB52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single" w:sz="2" w:space="0" w:color="auto"/>
            </w:tcBorders>
          </w:tcPr>
          <w:p w14:paraId="7FEC354A" w14:textId="77777777"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  <w:tcBorders>
              <w:bottom w:val="single" w:sz="2" w:space="0" w:color="auto"/>
            </w:tcBorders>
          </w:tcPr>
          <w:p w14:paraId="23C56367" w14:textId="77777777"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14:paraId="4819BBC8" w14:textId="77777777" w:rsidTr="00AB52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4FC72961" w14:textId="77777777"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68B466E" w14:textId="77777777"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14:paraId="689BAEBE" w14:textId="77777777" w:rsidTr="00EF3A5E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1E45CEFC" w14:textId="77777777" w:rsidR="0086206C" w:rsidRPr="00E6327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Zástupce investora:</w:t>
            </w:r>
          </w:p>
          <w:p w14:paraId="77225F87" w14:textId="77777777" w:rsidR="00EF3A5E" w:rsidRPr="00E6327C" w:rsidRDefault="00EF3A5E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A</w:t>
            </w:r>
            <w:r w:rsidR="00213744" w:rsidRPr="00E6327C">
              <w:rPr>
                <w:sz w:val="18"/>
              </w:rPr>
              <w:t>dresa: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7CB7B0E8" w14:textId="77777777" w:rsidR="0086206C" w:rsidRPr="00E6327C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327C">
              <w:rPr>
                <w:sz w:val="18"/>
              </w:rPr>
              <w:t xml:space="preserve">Stavební správa </w:t>
            </w:r>
            <w:r w:rsidR="008F5FD1" w:rsidRPr="00E6327C">
              <w:rPr>
                <w:sz w:val="18"/>
              </w:rPr>
              <w:t>západ</w:t>
            </w:r>
          </w:p>
          <w:p w14:paraId="2E0A9FA8" w14:textId="77777777" w:rsidR="00A228F1" w:rsidRPr="00E6327C" w:rsidRDefault="00E6327C" w:rsidP="00E6327C">
            <w:pPr>
              <w:pStyle w:val="Bezmezer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327C">
              <w:rPr>
                <w:sz w:val="18"/>
              </w:rPr>
              <w:t>Sokolovská 278/1955, 190 00 Praha 9</w:t>
            </w:r>
          </w:p>
        </w:tc>
      </w:tr>
      <w:tr w:rsidR="00E6327C" w:rsidRPr="00F2688E" w14:paraId="6682EEDB" w14:textId="77777777" w:rsidTr="00EF3A5E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378BB080" w14:textId="77777777" w:rsidR="00E6327C" w:rsidRPr="00E6327C" w:rsidRDefault="00E6327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Správce stavby:</w:t>
            </w:r>
          </w:p>
          <w:p w14:paraId="04FEF38C" w14:textId="77777777" w:rsidR="00E6327C" w:rsidRPr="00E6327C" w:rsidRDefault="00E6327C" w:rsidP="00E6327C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Adresa:</w:t>
            </w:r>
          </w:p>
          <w:p w14:paraId="43D1FB8E" w14:textId="77777777" w:rsidR="00E6327C" w:rsidRPr="00E6327C" w:rsidRDefault="00E6327C" w:rsidP="00E6327C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9AC4B2E" w14:textId="77777777" w:rsidR="00E6327C" w:rsidRDefault="00E6327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327C">
              <w:rPr>
                <w:sz w:val="18"/>
              </w:rPr>
              <w:t>Ing. Jan Toman</w:t>
            </w:r>
          </w:p>
          <w:p w14:paraId="11CD0053" w14:textId="77777777" w:rsidR="00E6327C" w:rsidRPr="00E6327C" w:rsidRDefault="00E6327C" w:rsidP="00E6327C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327C">
              <w:rPr>
                <w:sz w:val="18"/>
              </w:rPr>
              <w:t>Vojtěšská 2, 400 01 Ústí nad Labem</w:t>
            </w:r>
          </w:p>
          <w:p w14:paraId="0092371D" w14:textId="77777777" w:rsidR="00E6327C" w:rsidRDefault="00E6327C" w:rsidP="00E6327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M:</w:t>
            </w:r>
            <w:r w:rsidRPr="00E6327C">
              <w:rPr>
                <w:sz w:val="18"/>
              </w:rPr>
              <w:t xml:space="preserve"> + 420 702 029</w:t>
            </w:r>
            <w:r>
              <w:rPr>
                <w:sz w:val="18"/>
              </w:rPr>
              <w:t> </w:t>
            </w:r>
            <w:r w:rsidRPr="00E6327C">
              <w:rPr>
                <w:sz w:val="18"/>
              </w:rPr>
              <w:t>050</w:t>
            </w:r>
          </w:p>
          <w:p w14:paraId="0459078A" w14:textId="77777777" w:rsidR="00E6327C" w:rsidRPr="00E6327C" w:rsidRDefault="00E6327C" w:rsidP="00E6327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</w:t>
            </w:r>
            <w:r w:rsidRPr="00E6327C">
              <w:rPr>
                <w:sz w:val="18"/>
              </w:rPr>
              <w:t>: tomanj@spravazeleznic.cz</w:t>
            </w:r>
          </w:p>
        </w:tc>
      </w:tr>
      <w:tr w:rsidR="00EF3A5E" w:rsidRPr="00F2688E" w14:paraId="08422C20" w14:textId="77777777" w:rsidTr="0098558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481235F6" w14:textId="77777777" w:rsidR="00EF3A5E" w:rsidRDefault="00BF01ED" w:rsidP="0026245B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Konzultant BIM</w:t>
            </w:r>
            <w:r w:rsidR="00EF3A5E" w:rsidRPr="00F2688E">
              <w:rPr>
                <w:sz w:val="18"/>
              </w:rPr>
              <w:t>:</w:t>
            </w:r>
          </w:p>
          <w:p w14:paraId="7DACF641" w14:textId="77777777" w:rsidR="00EF3A5E" w:rsidRDefault="00BF01ED" w:rsidP="0026245B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</w:r>
            <w:r w:rsidR="00EF3A5E">
              <w:rPr>
                <w:sz w:val="18"/>
              </w:rPr>
              <w:t>Adresa</w:t>
            </w:r>
            <w:r w:rsidR="00EF3A5E" w:rsidRPr="00F2688E">
              <w:rPr>
                <w:sz w:val="18"/>
              </w:rPr>
              <w:t>:</w:t>
            </w:r>
          </w:p>
          <w:p w14:paraId="6F701E49" w14:textId="77777777" w:rsidR="00EF3A5E" w:rsidRDefault="00EF3A5E" w:rsidP="0026245B">
            <w:pPr>
              <w:pStyle w:val="Textbezslovn"/>
              <w:ind w:left="0"/>
              <w:jc w:val="left"/>
              <w:rPr>
                <w:sz w:val="18"/>
              </w:rPr>
            </w:pPr>
          </w:p>
          <w:p w14:paraId="3B46CE55" w14:textId="77777777" w:rsidR="00EF3A5E" w:rsidRPr="00F2688E" w:rsidRDefault="00BF01ED" w:rsidP="0026245B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</w:r>
            <w:r w:rsidR="00EF3A5E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6665771" w14:textId="77777777" w:rsidR="00372B34" w:rsidRDefault="00EF3A5E" w:rsidP="0026245B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</w:t>
            </w:r>
            <w:r w:rsidR="00372B34">
              <w:rPr>
                <w:sz w:val="18"/>
              </w:rPr>
              <w:br/>
            </w:r>
            <w:r>
              <w:rPr>
                <w:sz w:val="18"/>
              </w:rPr>
              <w:t>Generální ředitelství</w:t>
            </w:r>
          </w:p>
          <w:p w14:paraId="3F35453F" w14:textId="77777777" w:rsidR="00EF3A5E" w:rsidRDefault="00EF3A5E" w:rsidP="0026245B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85583">
              <w:rPr>
                <w:sz w:val="18"/>
                <w:lang w:val="en-US"/>
              </w:rPr>
              <w:t xml:space="preserve">O26, odd. </w:t>
            </w:r>
            <w:r w:rsidRPr="00372B34">
              <w:rPr>
                <w:sz w:val="18"/>
              </w:rPr>
              <w:t>koncepce</w:t>
            </w:r>
            <w:r w:rsidRPr="00985583">
              <w:rPr>
                <w:sz w:val="18"/>
                <w:lang w:val="en-US"/>
              </w:rPr>
              <w:t xml:space="preserve"> a </w:t>
            </w:r>
            <w:r w:rsidRPr="00AD354B">
              <w:t>strategie</w:t>
            </w:r>
            <w:r w:rsidRPr="00985583">
              <w:rPr>
                <w:sz w:val="18"/>
                <w:lang w:val="en-US"/>
              </w:rPr>
              <w:br/>
            </w:r>
            <w:r>
              <w:rPr>
                <w:sz w:val="18"/>
              </w:rPr>
              <w:t>Dlážděná</w:t>
            </w:r>
            <w:r>
              <w:rPr>
                <w:sz w:val="18"/>
              </w:rPr>
              <w:br/>
              <w:t>Praha 1</w:t>
            </w:r>
          </w:p>
          <w:p w14:paraId="2E1C219C" w14:textId="59577805" w:rsidR="00EF3A5E" w:rsidRPr="00F2688E" w:rsidRDefault="00EF3A5E" w:rsidP="0026245B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Stanislav Vitásek</w:t>
            </w:r>
            <w:r w:rsidR="00985583">
              <w:rPr>
                <w:sz w:val="18"/>
              </w:rPr>
              <w:t>, Ph.D.</w:t>
            </w:r>
            <w:r>
              <w:rPr>
                <w:sz w:val="18"/>
              </w:rPr>
              <w:br/>
              <w:t xml:space="preserve">T: </w:t>
            </w:r>
            <w:r w:rsidRPr="00EF3A5E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EF3A5E">
              <w:rPr>
                <w:sz w:val="18"/>
              </w:rPr>
              <w:t>403</w:t>
            </w:r>
            <w:r>
              <w:rPr>
                <w:sz w:val="18"/>
              </w:rPr>
              <w:br/>
              <w:t>E: v</w:t>
            </w:r>
            <w:r w:rsidRPr="00EF3A5E">
              <w:rPr>
                <w:sz w:val="18"/>
              </w:rPr>
              <w:t>itasek@spravazeleznic.cz</w:t>
            </w:r>
          </w:p>
        </w:tc>
      </w:tr>
      <w:tr w:rsidR="00504C17" w:rsidRPr="00F2688E" w14:paraId="67E06F67" w14:textId="77777777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14:paraId="6DA381EB" w14:textId="77777777" w:rsidR="00504C17" w:rsidRDefault="00504C17" w:rsidP="00504C17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Autorský dozor</w:t>
            </w:r>
            <w:r w:rsidRPr="00F2688E">
              <w:rPr>
                <w:sz w:val="18"/>
              </w:rPr>
              <w:t>:</w:t>
            </w:r>
          </w:p>
          <w:p w14:paraId="34BBFA59" w14:textId="77777777" w:rsidR="00545655" w:rsidRDefault="00545655" w:rsidP="00545655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14:paraId="2A800A6A" w14:textId="77777777" w:rsidR="00545655" w:rsidRDefault="00545655" w:rsidP="00545655">
            <w:pPr>
              <w:pStyle w:val="Textbezslovn"/>
              <w:ind w:left="0"/>
              <w:jc w:val="left"/>
              <w:rPr>
                <w:sz w:val="18"/>
              </w:rPr>
            </w:pPr>
          </w:p>
          <w:p w14:paraId="0D1C556F" w14:textId="77777777" w:rsidR="00545655" w:rsidRDefault="00545655" w:rsidP="00545655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Kontakt:</w:t>
            </w:r>
          </w:p>
          <w:p w14:paraId="13063D66" w14:textId="77777777" w:rsidR="00504C17" w:rsidRPr="00F2688E" w:rsidRDefault="00504C17" w:rsidP="0026245B">
            <w:pPr>
              <w:pStyle w:val="Textbezslovn"/>
              <w:ind w:left="0"/>
              <w:jc w:val="left"/>
            </w:pP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14:paraId="716E1CC3" w14:textId="77777777" w:rsidR="00372B34" w:rsidRDefault="000E6DB8" w:rsidP="0026245B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E6DB8">
              <w:rPr>
                <w:sz w:val="18"/>
              </w:rPr>
              <w:t>SUDOP PRAHA a.s.</w:t>
            </w:r>
          </w:p>
          <w:p w14:paraId="28525336" w14:textId="77777777" w:rsidR="00504C17" w:rsidRDefault="00372B34" w:rsidP="0026245B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Olšanská 2643</w:t>
            </w:r>
            <w:r>
              <w:rPr>
                <w:sz w:val="18"/>
              </w:rPr>
              <w:br/>
            </w:r>
            <w:r w:rsidRPr="00372B34">
              <w:rPr>
                <w:sz w:val="18"/>
              </w:rPr>
              <w:t xml:space="preserve">130 80 </w:t>
            </w:r>
            <w:proofErr w:type="gramStart"/>
            <w:r w:rsidRPr="00372B34">
              <w:rPr>
                <w:sz w:val="18"/>
              </w:rPr>
              <w:t>Praha 3-Žižkov</w:t>
            </w:r>
            <w:proofErr w:type="gramEnd"/>
            <w:r>
              <w:rPr>
                <w:sz w:val="18"/>
              </w:rPr>
              <w:br/>
            </w:r>
          </w:p>
          <w:p w14:paraId="794F0785" w14:textId="77777777" w:rsidR="00372B34" w:rsidRPr="000E6DB8" w:rsidRDefault="00372B34" w:rsidP="002447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T: </w:t>
            </w:r>
            <w:r w:rsidRPr="00372B34">
              <w:rPr>
                <w:sz w:val="18"/>
              </w:rPr>
              <w:t>+420 267 094</w:t>
            </w:r>
            <w:r>
              <w:rPr>
                <w:sz w:val="18"/>
              </w:rPr>
              <w:t> </w:t>
            </w:r>
            <w:r w:rsidRPr="00372B34">
              <w:rPr>
                <w:sz w:val="18"/>
              </w:rPr>
              <w:t>111</w:t>
            </w:r>
            <w:r>
              <w:rPr>
                <w:sz w:val="18"/>
              </w:rPr>
              <w:br/>
              <w:t xml:space="preserve">E: </w:t>
            </w:r>
            <w:r w:rsidRPr="00372B34">
              <w:rPr>
                <w:sz w:val="18"/>
              </w:rPr>
              <w:t>PRAHA@SUDOP.CZ</w:t>
            </w:r>
          </w:p>
        </w:tc>
      </w:tr>
    </w:tbl>
    <w:p w14:paraId="281EA673" w14:textId="77777777" w:rsidR="00213744" w:rsidRDefault="00E6327C" w:rsidP="00213744">
      <w:pPr>
        <w:pStyle w:val="Textbezslovn"/>
      </w:pPr>
      <w:r>
        <w:t>Ostatní osoby zastupující objednatele jsou uvedené v přílohách Smlouvy</w:t>
      </w:r>
    </w:p>
    <w:p w14:paraId="3AE45010" w14:textId="77777777" w:rsidR="00717EC8" w:rsidRDefault="006B75BB" w:rsidP="00D70454">
      <w:pPr>
        <w:pStyle w:val="Nadpis2-2"/>
        <w:spacing w:before="240" w:after="120"/>
      </w:pPr>
      <w:bookmarkStart w:id="15" w:name="_Toc51660002"/>
      <w:r>
        <w:t>Zhotovitel</w:t>
      </w:r>
      <w:bookmarkEnd w:id="15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14:paraId="10E2D8C4" w14:textId="77777777" w:rsidTr="00D306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3E037D3" w14:textId="77777777"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BCA7478" w14:textId="77777777"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14:paraId="18F27190" w14:textId="77777777" w:rsidTr="00D306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</w:tcPr>
          <w:p w14:paraId="69A2A161" w14:textId="77777777" w:rsidR="006B75BB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  <w:p w14:paraId="1F15FFB3" w14:textId="77777777" w:rsidR="0005560E" w:rsidRDefault="0005560E" w:rsidP="007C657F">
            <w:pPr>
              <w:pStyle w:val="Textbezslovn"/>
              <w:ind w:left="0"/>
              <w:jc w:val="left"/>
              <w:rPr>
                <w:sz w:val="18"/>
              </w:rPr>
            </w:pPr>
          </w:p>
          <w:p w14:paraId="29FF3A5D" w14:textId="77777777" w:rsidR="0005560E" w:rsidRPr="00F2688E" w:rsidRDefault="0005560E" w:rsidP="007C657F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14:paraId="3F6ECE70" w14:textId="77777777"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14:paraId="27FB50BE" w14:textId="77777777" w:rsidR="00332A97" w:rsidRDefault="00332A97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6F556209" w14:textId="77777777" w:rsidR="000E0D96" w:rsidRDefault="00FA5818" w:rsidP="008450FD">
      <w:pPr>
        <w:pStyle w:val="Nadpis2-1"/>
        <w:keepNext w:val="0"/>
        <w:widowControl w:val="0"/>
      </w:pPr>
      <w:bookmarkStart w:id="16" w:name="_Toc51660003"/>
      <w:r>
        <w:lastRenderedPageBreak/>
        <w:t>Or</w:t>
      </w:r>
      <w:r w:rsidR="006A6A07">
        <w:t>ganizační a personální obsazení</w:t>
      </w:r>
      <w:bookmarkEnd w:id="16"/>
    </w:p>
    <w:p w14:paraId="399EEB61" w14:textId="77777777" w:rsidR="00224780" w:rsidRDefault="00704007" w:rsidP="00224780">
      <w:pPr>
        <w:pStyle w:val="Nadpis2-2"/>
        <w:spacing w:before="240" w:after="120"/>
      </w:pPr>
      <w:bookmarkStart w:id="17" w:name="_Toc51660004"/>
      <w:r>
        <w:t>O</w:t>
      </w:r>
      <w:r w:rsidR="00DD17E7">
        <w:t>dpovědn</w:t>
      </w:r>
      <w:r>
        <w:t>é</w:t>
      </w:r>
      <w:r w:rsidR="00DD17E7">
        <w:t xml:space="preserve"> osob</w:t>
      </w:r>
      <w:r>
        <w:t>y</w:t>
      </w:r>
      <w:r w:rsidR="00DD17E7">
        <w:t xml:space="preserve"> na straně Objednatele</w:t>
      </w:r>
      <w:r w:rsidR="00F2688E">
        <w:t xml:space="preserve"> </w:t>
      </w:r>
      <w:r>
        <w:t>a definice činností</w:t>
      </w:r>
      <w:bookmarkEnd w:id="17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97"/>
        <w:gridCol w:w="7371"/>
      </w:tblGrid>
      <w:tr w:rsidR="00DD17E7" w:rsidRPr="00F2688E" w14:paraId="074E18F6" w14:textId="77777777" w:rsidTr="00641B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20B8C8AC" w14:textId="77777777" w:rsidR="00DD17E7" w:rsidRPr="00F2688E" w:rsidRDefault="00DD17E7" w:rsidP="00DD17E7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371" w:type="dxa"/>
          </w:tcPr>
          <w:p w14:paraId="6BF73F8E" w14:textId="77777777" w:rsidR="00DD17E7" w:rsidRPr="00F2688E" w:rsidRDefault="00DD17E7" w:rsidP="00DD17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DD17E7" w:rsidRPr="00F2688E" w14:paraId="25F3BB2E" w14:textId="77777777" w:rsidTr="00844B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5A2037E8" w14:textId="77777777" w:rsidR="00DD17E7" w:rsidRPr="001F698B" w:rsidRDefault="00DD17E7" w:rsidP="00844BB7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Správce stavby</w:t>
            </w:r>
          </w:p>
        </w:tc>
        <w:tc>
          <w:tcPr>
            <w:tcW w:w="7371" w:type="dxa"/>
          </w:tcPr>
          <w:p w14:paraId="210DB55F" w14:textId="77777777" w:rsidR="00DD17E7" w:rsidRPr="00E34DC3" w:rsidRDefault="00F82FAF" w:rsidP="00844BB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82FAF">
              <w:rPr>
                <w:rStyle w:val="Tun"/>
                <w:b w:val="0"/>
                <w:sz w:val="16"/>
                <w:szCs w:val="16"/>
              </w:rPr>
              <w:t>je osoba jmenovaná Objednatelem</w:t>
            </w:r>
            <w:r w:rsidR="00FD3E23">
              <w:rPr>
                <w:rStyle w:val="Tun"/>
                <w:b w:val="0"/>
                <w:sz w:val="16"/>
                <w:szCs w:val="16"/>
              </w:rPr>
              <w:t xml:space="preserve"> jako projektového</w:t>
            </w:r>
            <w:r w:rsidR="00985583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FD3E23">
              <w:rPr>
                <w:rStyle w:val="Tun"/>
                <w:b w:val="0"/>
                <w:sz w:val="16"/>
                <w:szCs w:val="16"/>
              </w:rPr>
              <w:t>manažera</w:t>
            </w:r>
            <w:r w:rsidR="002A6A64" w:rsidRPr="002A6A64">
              <w:rPr>
                <w:rStyle w:val="Tun"/>
                <w:b w:val="0"/>
                <w:sz w:val="16"/>
                <w:szCs w:val="16"/>
              </w:rPr>
              <w:t>.</w:t>
            </w:r>
            <w:r w:rsidR="002A6A64">
              <w:rPr>
                <w:rStyle w:val="Tun"/>
                <w:b w:val="0"/>
                <w:sz w:val="16"/>
                <w:szCs w:val="16"/>
              </w:rPr>
              <w:t xml:space="preserve"> Definice, povinnosti a pravomoc jsou specifikované v zejména v Obchodních podmínkách (kapitola 3 – Správce stavby) a dále v ostatních přílohách Smlouvy.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</w:tc>
      </w:tr>
      <w:tr w:rsidR="00F82FAF" w:rsidRPr="00F2688E" w14:paraId="7346F41D" w14:textId="77777777" w:rsidTr="00844B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126099FF" w14:textId="77777777" w:rsidR="00F82FAF" w:rsidRDefault="00F82FAF" w:rsidP="00844BB7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Asistent správce stavby</w:t>
            </w:r>
          </w:p>
        </w:tc>
        <w:tc>
          <w:tcPr>
            <w:tcW w:w="7371" w:type="dxa"/>
          </w:tcPr>
          <w:p w14:paraId="1F008DA7" w14:textId="77777777" w:rsidR="00F82FAF" w:rsidRPr="00F82FAF" w:rsidRDefault="002A6A64" w:rsidP="00844BB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osoba</w:t>
            </w:r>
            <w:r w:rsidR="00AB49AE">
              <w:rPr>
                <w:rStyle w:val="Tun"/>
                <w:b w:val="0"/>
                <w:sz w:val="16"/>
                <w:szCs w:val="16"/>
              </w:rPr>
              <w:t xml:space="preserve"> nebo i více osob,</w:t>
            </w:r>
            <w:r>
              <w:rPr>
                <w:rStyle w:val="Tun"/>
                <w:b w:val="0"/>
                <w:sz w:val="16"/>
                <w:szCs w:val="16"/>
              </w:rPr>
              <w:t xml:space="preserve"> na kter</w:t>
            </w:r>
            <w:r w:rsidR="00AB49AE">
              <w:rPr>
                <w:rStyle w:val="Tun"/>
                <w:b w:val="0"/>
                <w:sz w:val="16"/>
                <w:szCs w:val="16"/>
              </w:rPr>
              <w:t>é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2A6A64">
              <w:rPr>
                <w:rStyle w:val="Tun"/>
                <w:b w:val="0"/>
                <w:sz w:val="16"/>
                <w:szCs w:val="16"/>
              </w:rPr>
              <w:t>Správce stavby přen</w:t>
            </w:r>
            <w:r>
              <w:rPr>
                <w:rStyle w:val="Tun"/>
                <w:b w:val="0"/>
                <w:sz w:val="16"/>
                <w:szCs w:val="16"/>
              </w:rPr>
              <w:t>esl</w:t>
            </w:r>
            <w:r w:rsidRPr="002A6A64">
              <w:rPr>
                <w:rStyle w:val="Tun"/>
                <w:b w:val="0"/>
                <w:sz w:val="16"/>
                <w:szCs w:val="16"/>
              </w:rPr>
              <w:t xml:space="preserve"> pravomoc a pověř</w:t>
            </w:r>
            <w:r w:rsidR="00AB49AE">
              <w:rPr>
                <w:rStyle w:val="Tun"/>
                <w:b w:val="0"/>
                <w:sz w:val="16"/>
                <w:szCs w:val="16"/>
              </w:rPr>
              <w:t>í je</w:t>
            </w:r>
            <w:r w:rsidRPr="002A6A64">
              <w:rPr>
                <w:rStyle w:val="Tun"/>
                <w:b w:val="0"/>
                <w:sz w:val="16"/>
                <w:szCs w:val="16"/>
              </w:rPr>
              <w:t xml:space="preserve"> plněním povinností asistent</w:t>
            </w:r>
            <w:r w:rsidR="00AB49AE">
              <w:rPr>
                <w:rStyle w:val="Tun"/>
                <w:b w:val="0"/>
                <w:sz w:val="16"/>
                <w:szCs w:val="16"/>
              </w:rPr>
              <w:t xml:space="preserve">a. </w:t>
            </w:r>
            <w:r w:rsidR="00AB49AE" w:rsidRPr="00AB49AE">
              <w:rPr>
                <w:rStyle w:val="Tun"/>
                <w:b w:val="0"/>
                <w:sz w:val="16"/>
                <w:szCs w:val="16"/>
              </w:rPr>
              <w:t xml:space="preserve">Asistenti musí být osoby s vhodnou kvalifikací, kompetentní k výkonu </w:t>
            </w:r>
            <w:r w:rsidR="00AB49AE">
              <w:rPr>
                <w:rStyle w:val="Tun"/>
                <w:b w:val="0"/>
                <w:sz w:val="16"/>
                <w:szCs w:val="16"/>
              </w:rPr>
              <w:t>konkrétně určených povinností.</w:t>
            </w:r>
          </w:p>
        </w:tc>
      </w:tr>
      <w:tr w:rsidR="00DD17E7" w:rsidRPr="00F2688E" w14:paraId="52E6D5D4" w14:textId="77777777" w:rsidTr="00844B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04100270" w14:textId="77777777" w:rsidR="00DD17E7" w:rsidRDefault="00DD17E7" w:rsidP="00844BB7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Technický dozor</w:t>
            </w:r>
            <w:r w:rsidR="002A6A64">
              <w:rPr>
                <w:sz w:val="16"/>
                <w:szCs w:val="16"/>
              </w:rPr>
              <w:t xml:space="preserve"> stavebník</w:t>
            </w:r>
          </w:p>
        </w:tc>
        <w:tc>
          <w:tcPr>
            <w:tcW w:w="7371" w:type="dxa"/>
          </w:tcPr>
          <w:p w14:paraId="753A2693" w14:textId="77777777" w:rsidR="00DD17E7" w:rsidRPr="00E34DC3" w:rsidRDefault="00883F61" w:rsidP="00844BB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je osoba</w:t>
            </w:r>
            <w:r w:rsidR="00AB49AE">
              <w:rPr>
                <w:rStyle w:val="Tun"/>
                <w:b w:val="0"/>
                <w:sz w:val="16"/>
                <w:szCs w:val="16"/>
              </w:rPr>
              <w:t xml:space="preserve"> asistenta správce stavby splňující požadavky §152 z</w:t>
            </w:r>
            <w:r w:rsidR="00AB49AE" w:rsidRPr="00AB49AE">
              <w:rPr>
                <w:rStyle w:val="Tun"/>
                <w:b w:val="0"/>
                <w:sz w:val="16"/>
                <w:szCs w:val="16"/>
              </w:rPr>
              <w:t>ákon</w:t>
            </w:r>
            <w:r w:rsidR="00AB49AE">
              <w:rPr>
                <w:rStyle w:val="Tun"/>
                <w:b w:val="0"/>
                <w:sz w:val="16"/>
                <w:szCs w:val="16"/>
              </w:rPr>
              <w:t>a č. 183/2006 Sb.</w:t>
            </w:r>
            <w:r w:rsidR="00AB49AE">
              <w:rPr>
                <w:rStyle w:val="Tun"/>
                <w:b w:val="0"/>
                <w:sz w:val="16"/>
                <w:szCs w:val="16"/>
              </w:rPr>
              <w:br/>
            </w:r>
            <w:r w:rsidR="00AB49AE" w:rsidRPr="00AB49AE">
              <w:rPr>
                <w:rStyle w:val="Tun"/>
                <w:b w:val="0"/>
                <w:sz w:val="16"/>
                <w:szCs w:val="16"/>
              </w:rPr>
              <w:t>o územním plánování a stavebním řádu (stavební zákon)</w:t>
            </w:r>
          </w:p>
        </w:tc>
      </w:tr>
      <w:tr w:rsidR="00844BB7" w:rsidRPr="00F2688E" w14:paraId="04C3442C" w14:textId="77777777" w:rsidTr="00844B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7CA60CBD" w14:textId="77777777" w:rsidR="00844BB7" w:rsidRDefault="00844BB7" w:rsidP="00844BB7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Zástupce ve věcech smluvních</w:t>
            </w:r>
          </w:p>
        </w:tc>
        <w:tc>
          <w:tcPr>
            <w:tcW w:w="7371" w:type="dxa"/>
          </w:tcPr>
          <w:p w14:paraId="0943AFFD" w14:textId="77777777" w:rsidR="00844BB7" w:rsidRDefault="00844BB7" w:rsidP="00844BB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zastupující Objednatele, jejíž náplní činností jsou činnosti ve věcech smluvních vyjma podpisu Smlouvy a případně jejich dodatků.</w:t>
            </w:r>
          </w:p>
        </w:tc>
      </w:tr>
      <w:tr w:rsidR="00DD17E7" w:rsidRPr="00F2688E" w14:paraId="4A539A99" w14:textId="77777777" w:rsidTr="00844B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521AF57E" w14:textId="77777777" w:rsidR="00DD17E7" w:rsidRPr="001F698B" w:rsidRDefault="00DD17E7" w:rsidP="00844BB7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371" w:type="dxa"/>
          </w:tcPr>
          <w:p w14:paraId="6F48D4BD" w14:textId="77777777" w:rsidR="00DD17E7" w:rsidRDefault="00DD17E7" w:rsidP="00844BB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14:paraId="58163B10" w14:textId="77777777" w:rsidR="00DD17E7" w:rsidRPr="004247C5" w:rsidRDefault="00DD17E7" w:rsidP="00844BB7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14:paraId="67E4BDEF" w14:textId="77777777" w:rsidR="00DD17E7" w:rsidRDefault="00DD17E7" w:rsidP="00844BB7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14:paraId="4D5773F5" w14:textId="77777777" w:rsidR="00DD17E7" w:rsidRPr="00CB14B0" w:rsidRDefault="00DD17E7" w:rsidP="00844BB7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2F085AB1" w14:textId="77777777" w:rsidR="00DD17E7" w:rsidRPr="00CB14B0" w:rsidRDefault="00DD17E7" w:rsidP="00844BB7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14:paraId="6E8C0639" w14:textId="77777777" w:rsidR="00DD17E7" w:rsidRPr="00B70D51" w:rsidRDefault="00DD17E7" w:rsidP="00844BB7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0CD7B551" w14:textId="77777777" w:rsidR="00DD17E7" w:rsidRPr="00CB14B0" w:rsidRDefault="00DD17E7" w:rsidP="00844BB7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  <w:tr w:rsidR="00DD17E7" w:rsidRPr="0021117E" w14:paraId="169BF26A" w14:textId="77777777" w:rsidTr="00844B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045EC5F0" w14:textId="77777777" w:rsidR="00DD17E7" w:rsidRPr="0021117E" w:rsidRDefault="00AB49AE" w:rsidP="00844BB7">
            <w:pPr>
              <w:contextualSpacing/>
              <w:rPr>
                <w:sz w:val="16"/>
                <w:szCs w:val="16"/>
                <w:highlight w:val="yellow"/>
              </w:rPr>
            </w:pPr>
            <w:r w:rsidRPr="00BF01ED">
              <w:rPr>
                <w:sz w:val="16"/>
                <w:szCs w:val="16"/>
              </w:rPr>
              <w:t>Autorský dozor</w:t>
            </w:r>
          </w:p>
        </w:tc>
        <w:tc>
          <w:tcPr>
            <w:tcW w:w="7371" w:type="dxa"/>
          </w:tcPr>
          <w:p w14:paraId="42DC404F" w14:textId="77777777" w:rsidR="00DD17E7" w:rsidRPr="0021117E" w:rsidRDefault="00F66CF7" w:rsidP="00844BB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zastupující Objednatele, náplní které činností je činnost autorského dozoru, jak je specifikováno zejména ve VTP, ZTP a Projektové dokumentaci, která je součástí podkladů pro výběr Zhotovitele.</w:t>
            </w:r>
          </w:p>
        </w:tc>
      </w:tr>
      <w:tr w:rsidR="00A07A94" w:rsidRPr="00F2688E" w14:paraId="27569384" w14:textId="77777777" w:rsidTr="00844B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77AF8C92" w14:textId="77777777" w:rsidR="00A07A94" w:rsidRPr="00BF01ED" w:rsidRDefault="00A07A94" w:rsidP="00844BB7">
            <w:pPr>
              <w:contextualSpacing/>
              <w:rPr>
                <w:sz w:val="16"/>
                <w:szCs w:val="16"/>
              </w:rPr>
            </w:pPr>
            <w:r w:rsidRPr="00BF01ED">
              <w:rPr>
                <w:sz w:val="16"/>
                <w:szCs w:val="16"/>
              </w:rPr>
              <w:t>Koordinátor BOZP</w:t>
            </w:r>
          </w:p>
        </w:tc>
        <w:tc>
          <w:tcPr>
            <w:tcW w:w="7371" w:type="dxa"/>
          </w:tcPr>
          <w:p w14:paraId="24B0A27E" w14:textId="77777777" w:rsidR="00A07A94" w:rsidRPr="00E34DC3" w:rsidRDefault="00F66CF7" w:rsidP="00844BB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zastupující Objednatele, jejíž náplní činností je odpovědnost za BOZP, jak je specifikováno zejména ve VTP, ZTP a Projektové dokumentaci, která je součástí podkladů pro výběr Zhotovitele.</w:t>
            </w:r>
          </w:p>
        </w:tc>
      </w:tr>
      <w:tr w:rsidR="00E6327C" w:rsidRPr="00F2688E" w14:paraId="0FCF09FE" w14:textId="77777777" w:rsidTr="00844B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3F65FD54" w14:textId="77777777" w:rsidR="00E6327C" w:rsidRPr="00BF01ED" w:rsidRDefault="00E6327C" w:rsidP="00844BB7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</w:t>
            </w:r>
            <w:r w:rsidRPr="00E6327C">
              <w:rPr>
                <w:sz w:val="16"/>
                <w:szCs w:val="16"/>
              </w:rPr>
              <w:t xml:space="preserve">ředně </w:t>
            </w:r>
            <w:r>
              <w:rPr>
                <w:sz w:val="16"/>
                <w:szCs w:val="16"/>
              </w:rPr>
              <w:t>o</w:t>
            </w:r>
            <w:r w:rsidRPr="00E6327C">
              <w:rPr>
                <w:sz w:val="16"/>
                <w:szCs w:val="16"/>
              </w:rPr>
              <w:t>právněný zeměměřický inženýr</w:t>
            </w:r>
          </w:p>
        </w:tc>
        <w:tc>
          <w:tcPr>
            <w:tcW w:w="7371" w:type="dxa"/>
          </w:tcPr>
          <w:p w14:paraId="46B45934" w14:textId="77777777" w:rsidR="00E6327C" w:rsidRDefault="00E6327C" w:rsidP="00844BB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zastupující Objednatele, jejíž náplní činností je </w:t>
            </w:r>
            <w:r w:rsidR="00844BB7">
              <w:rPr>
                <w:sz w:val="16"/>
                <w:szCs w:val="16"/>
              </w:rPr>
              <w:t>zeměměřická činnost</w:t>
            </w:r>
            <w:r>
              <w:rPr>
                <w:sz w:val="16"/>
                <w:szCs w:val="16"/>
              </w:rPr>
              <w:t>, jak je specifikováno zejména ve VTP, ZTP a Projektové dokumentaci, která je součástí podkladů pro výběr Zhotovitele.</w:t>
            </w:r>
          </w:p>
        </w:tc>
      </w:tr>
      <w:tr w:rsidR="00844BB7" w:rsidRPr="00F2688E" w14:paraId="3D233041" w14:textId="77777777" w:rsidTr="00844B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14BF108B" w14:textId="77777777" w:rsidR="00844BB7" w:rsidRDefault="00844BB7" w:rsidP="00844BB7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Kontrola</w:t>
            </w:r>
          </w:p>
        </w:tc>
        <w:tc>
          <w:tcPr>
            <w:tcW w:w="7371" w:type="dxa"/>
          </w:tcPr>
          <w:p w14:paraId="00EA71FA" w14:textId="77777777" w:rsidR="00844BB7" w:rsidRDefault="00844BB7" w:rsidP="00844BB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zastupující Objednatele, jejíž náplní činností je </w:t>
            </w:r>
            <w:r w:rsidRPr="00844BB7">
              <w:rPr>
                <w:sz w:val="16"/>
                <w:szCs w:val="16"/>
              </w:rPr>
              <w:t>kontrol</w:t>
            </w:r>
            <w:r>
              <w:rPr>
                <w:sz w:val="16"/>
                <w:szCs w:val="16"/>
              </w:rPr>
              <w:t>a</w:t>
            </w:r>
            <w:r w:rsidRPr="00844BB7">
              <w:rPr>
                <w:sz w:val="16"/>
                <w:szCs w:val="16"/>
              </w:rPr>
              <w:t xml:space="preserve"> požití alkoholu a návykových látek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FEFC71" w14:textId="77777777" w:rsidR="00704007" w:rsidRDefault="00704007" w:rsidP="00704007">
      <w:pPr>
        <w:pStyle w:val="Nadpis2-2"/>
        <w:spacing w:before="240" w:after="120"/>
      </w:pPr>
      <w:bookmarkStart w:id="18" w:name="_Toc51660005"/>
      <w:r>
        <w:t>Odpovědné osoby na straně Zhotovitele a definice činností</w:t>
      </w:r>
      <w:bookmarkEnd w:id="1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866FC9" w:rsidRPr="00F2688E" w14:paraId="5DDA3C54" w14:textId="77777777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16273D4A" w14:textId="77777777" w:rsidR="00866FC9" w:rsidRPr="00F2688E" w:rsidRDefault="00866FC9" w:rsidP="007C657F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14:paraId="7A67093C" w14:textId="77777777" w:rsidR="00866FC9" w:rsidRPr="00F2688E" w:rsidRDefault="00866FC9" w:rsidP="007C65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4D4F2E" w:rsidRPr="00F2688E" w14:paraId="1FCD7C56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18495456" w14:textId="77777777" w:rsidR="004D4F2E" w:rsidRPr="004D4F2E" w:rsidRDefault="004D4F2E" w:rsidP="007C657F">
            <w:pPr>
              <w:contextualSpacing/>
              <w:rPr>
                <w:sz w:val="16"/>
              </w:rPr>
            </w:pPr>
            <w:r w:rsidRPr="004D4F2E">
              <w:rPr>
                <w:sz w:val="16"/>
              </w:rPr>
              <w:t>Ředitel stavby</w:t>
            </w:r>
          </w:p>
        </w:tc>
        <w:tc>
          <w:tcPr>
            <w:tcW w:w="7229" w:type="dxa"/>
          </w:tcPr>
          <w:p w14:paraId="50351758" w14:textId="77777777" w:rsidR="004D4F2E" w:rsidRDefault="0029705D" w:rsidP="004D4F2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sz w:val="16"/>
                <w:szCs w:val="16"/>
              </w:rPr>
              <w:t>p</w:t>
            </w:r>
            <w:r w:rsidR="004D4F2E" w:rsidRPr="00AD354B">
              <w:rPr>
                <w:sz w:val="16"/>
                <w:szCs w:val="16"/>
              </w:rPr>
              <w:t>Projektový</w:t>
            </w:r>
            <w:proofErr w:type="spellEnd"/>
            <w:r w:rsidR="004D4F2E" w:rsidRPr="00AD354B">
              <w:rPr>
                <w:sz w:val="16"/>
                <w:szCs w:val="16"/>
              </w:rPr>
              <w:t xml:space="preserve"> manažer Zhotovitele je osoba vedoucího týmu Zhotovitele, kterého stavebník pověřil koordinací prací na Díle.</w:t>
            </w:r>
          </w:p>
        </w:tc>
      </w:tr>
      <w:tr w:rsidR="00842D5B" w:rsidRPr="00F2688E" w14:paraId="42294B50" w14:textId="77777777" w:rsidTr="009E2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927C244" w14:textId="77777777" w:rsidR="00842D5B" w:rsidRPr="004C2606" w:rsidRDefault="007904EA" w:rsidP="00641BAA">
            <w:pPr>
              <w:contextualSpacing/>
              <w:rPr>
                <w:sz w:val="16"/>
              </w:rPr>
            </w:pPr>
            <w:r>
              <w:rPr>
                <w:sz w:val="16"/>
              </w:rPr>
              <w:t>Stavbyvedoucí</w:t>
            </w:r>
          </w:p>
        </w:tc>
        <w:tc>
          <w:tcPr>
            <w:tcW w:w="7229" w:type="dxa"/>
          </w:tcPr>
          <w:p w14:paraId="75546811" w14:textId="77777777" w:rsidR="00842D5B" w:rsidRPr="001A5F4E" w:rsidRDefault="00842D5B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Zhotovitele, jehož náplní činností </w:t>
            </w:r>
            <w:r w:rsidR="003A0F78" w:rsidRPr="003A0F78">
              <w:rPr>
                <w:sz w:val="16"/>
                <w:szCs w:val="16"/>
              </w:rPr>
              <w:t>je odborné vedení provádění stavby</w:t>
            </w:r>
            <w:r w:rsidR="007C64D7">
              <w:rPr>
                <w:sz w:val="16"/>
                <w:szCs w:val="16"/>
              </w:rPr>
              <w:t xml:space="preserve"> dle zákona č. 183/2006 Sb. (stavební zákon), a to zejména dle § 153.</w:t>
            </w:r>
          </w:p>
        </w:tc>
      </w:tr>
      <w:tr w:rsidR="007904EA" w:rsidRPr="00F2688E" w14:paraId="505594BE" w14:textId="77777777" w:rsidTr="002111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453B0EB5" w14:textId="77777777" w:rsidR="007904EA" w:rsidRPr="004C2606" w:rsidRDefault="007904EA" w:rsidP="00641BAA">
            <w:pPr>
              <w:contextualSpacing/>
              <w:rPr>
                <w:sz w:val="16"/>
              </w:rPr>
            </w:pPr>
            <w:r>
              <w:rPr>
                <w:sz w:val="16"/>
              </w:rPr>
              <w:t>Zástupce stavbyvedoucího</w:t>
            </w:r>
          </w:p>
        </w:tc>
        <w:tc>
          <w:tcPr>
            <w:tcW w:w="7229" w:type="dxa"/>
          </w:tcPr>
          <w:p w14:paraId="05B01D02" w14:textId="77777777" w:rsidR="007904EA" w:rsidRPr="001A5F4E" w:rsidRDefault="007C64D7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Zhotovitele, jehož náplní činností </w:t>
            </w:r>
            <w:r w:rsidRPr="003A0F78">
              <w:rPr>
                <w:sz w:val="16"/>
                <w:szCs w:val="16"/>
              </w:rPr>
              <w:t xml:space="preserve">je </w:t>
            </w:r>
            <w:r>
              <w:rPr>
                <w:sz w:val="16"/>
                <w:szCs w:val="16"/>
              </w:rPr>
              <w:t xml:space="preserve">zastupování Stavbyvedoucího v </w:t>
            </w:r>
            <w:r w:rsidRPr="003A0F78">
              <w:rPr>
                <w:sz w:val="16"/>
                <w:szCs w:val="16"/>
              </w:rPr>
              <w:t>odborné</w:t>
            </w:r>
            <w:r>
              <w:rPr>
                <w:sz w:val="16"/>
                <w:szCs w:val="16"/>
              </w:rPr>
              <w:t>m</w:t>
            </w:r>
            <w:r w:rsidRPr="003A0F78">
              <w:rPr>
                <w:sz w:val="16"/>
                <w:szCs w:val="16"/>
              </w:rPr>
              <w:t xml:space="preserve"> vedení provádění stavby</w:t>
            </w:r>
            <w:r>
              <w:rPr>
                <w:sz w:val="16"/>
                <w:szCs w:val="16"/>
              </w:rPr>
              <w:t xml:space="preserve"> dle zákona č. 183/2006 Sb. (stavební zákon), a to zejména dle § 153.</w:t>
            </w:r>
          </w:p>
        </w:tc>
      </w:tr>
      <w:tr w:rsidR="007904EA" w:rsidRPr="00F2688E" w14:paraId="3CCDC8EB" w14:textId="77777777" w:rsidTr="002111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7E380DA5" w14:textId="77777777" w:rsidR="007904EA" w:rsidRPr="001F698B" w:rsidRDefault="007904EA" w:rsidP="00641BAA">
            <w:pPr>
              <w:contextualSpacing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 (vedoucí prací)</w:t>
            </w:r>
          </w:p>
        </w:tc>
        <w:tc>
          <w:tcPr>
            <w:tcW w:w="7229" w:type="dxa"/>
            <w:vAlign w:val="center"/>
          </w:tcPr>
          <w:p w14:paraId="47705DDD" w14:textId="77777777" w:rsidR="007904EA" w:rsidRPr="00F65D05" w:rsidRDefault="007904EA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kvalifikovaného člena týmu Zhotovitele s profesní specializací, jehož náplní je činnost vedoucího prací</w:t>
            </w:r>
            <w:r w:rsidR="00234899">
              <w:rPr>
                <w:sz w:val="16"/>
                <w:szCs w:val="16"/>
              </w:rPr>
              <w:t xml:space="preserve"> </w:t>
            </w:r>
            <w:r w:rsidR="00234899" w:rsidRPr="007904EA">
              <w:rPr>
                <w:sz w:val="16"/>
                <w:szCs w:val="16"/>
              </w:rPr>
              <w:t>při provádění stavb</w:t>
            </w:r>
            <w:r w:rsidR="00234899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 xml:space="preserve"> v</w:t>
            </w:r>
            <w:r w:rsidRPr="007904EA">
              <w:rPr>
                <w:sz w:val="16"/>
                <w:szCs w:val="16"/>
              </w:rPr>
              <w:t xml:space="preserve"> oboru své specializace</w:t>
            </w:r>
            <w:r>
              <w:rPr>
                <w:sz w:val="16"/>
                <w:szCs w:val="16"/>
              </w:rPr>
              <w:t xml:space="preserve">. </w:t>
            </w:r>
          </w:p>
        </w:tc>
      </w:tr>
      <w:tr w:rsidR="0003288F" w:rsidRPr="00F2688E" w14:paraId="725A5832" w14:textId="77777777" w:rsidTr="002111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3DA1ACD9" w14:textId="77777777" w:rsidR="0003288F" w:rsidRPr="0003288F" w:rsidRDefault="0003288F" w:rsidP="00641BAA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03288F">
              <w:rPr>
                <w:sz w:val="16"/>
                <w:szCs w:val="16"/>
              </w:rPr>
              <w:t>dpovědná osoba</w:t>
            </w:r>
            <w:r>
              <w:rPr>
                <w:sz w:val="16"/>
                <w:szCs w:val="16"/>
              </w:rPr>
              <w:t xml:space="preserve"> </w:t>
            </w:r>
            <w:r w:rsidR="00234899">
              <w:rPr>
                <w:sz w:val="16"/>
                <w:szCs w:val="16"/>
              </w:rPr>
              <w:t xml:space="preserve">pro </w:t>
            </w:r>
            <w:r w:rsidRPr="0003288F">
              <w:rPr>
                <w:sz w:val="16"/>
                <w:szCs w:val="16"/>
              </w:rPr>
              <w:t>kontrol</w:t>
            </w:r>
            <w:r w:rsidR="00234899">
              <w:rPr>
                <w:sz w:val="16"/>
                <w:szCs w:val="16"/>
              </w:rPr>
              <w:t>u</w:t>
            </w:r>
            <w:r w:rsidRPr="0003288F">
              <w:rPr>
                <w:sz w:val="16"/>
                <w:szCs w:val="16"/>
              </w:rPr>
              <w:t xml:space="preserve"> kvality</w:t>
            </w:r>
          </w:p>
        </w:tc>
        <w:tc>
          <w:tcPr>
            <w:tcW w:w="7229" w:type="dxa"/>
          </w:tcPr>
          <w:p w14:paraId="7E70D3A0" w14:textId="77777777" w:rsidR="0003288F" w:rsidRDefault="0003288F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Zhotovitele, jehož náplní činností </w:t>
            </w:r>
            <w:r w:rsidR="003A0F78">
              <w:rPr>
                <w:sz w:val="16"/>
                <w:szCs w:val="16"/>
              </w:rPr>
              <w:t>je odpovědnost za kontrolu kvality, jak je specifikováno zejména ve VTP, ZTP a Projektové dokumentaci, která je součástí podkladů pro výběr Zhotovitele.</w:t>
            </w:r>
            <w:r>
              <w:rPr>
                <w:sz w:val="16"/>
                <w:szCs w:val="16"/>
              </w:rPr>
              <w:t xml:space="preserve"> </w:t>
            </w:r>
          </w:p>
          <w:p w14:paraId="49739650" w14:textId="77777777" w:rsidR="002B4E1C" w:rsidRPr="001A5F4E" w:rsidRDefault="002B4E1C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Smlouvy.</w:t>
            </w:r>
          </w:p>
        </w:tc>
      </w:tr>
      <w:tr w:rsidR="0003288F" w:rsidRPr="00F2688E" w14:paraId="2076B857" w14:textId="77777777" w:rsidTr="002111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0EF66DE7" w14:textId="77777777" w:rsidR="004D4F2E" w:rsidRDefault="004D4F2E" w:rsidP="00641BAA">
            <w:pPr>
              <w:contextualSpacing/>
              <w:rPr>
                <w:sz w:val="16"/>
                <w:szCs w:val="16"/>
              </w:rPr>
            </w:pPr>
          </w:p>
          <w:p w14:paraId="1EE2F496" w14:textId="77777777" w:rsidR="0003288F" w:rsidRPr="0003288F" w:rsidRDefault="007E2371" w:rsidP="00641BAA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O</w:t>
            </w:r>
            <w:r w:rsidR="0003288F" w:rsidRPr="0003288F">
              <w:rPr>
                <w:sz w:val="16"/>
                <w:szCs w:val="16"/>
              </w:rPr>
              <w:t>dpovědná osoba za BOZP</w:t>
            </w:r>
          </w:p>
        </w:tc>
        <w:tc>
          <w:tcPr>
            <w:tcW w:w="7229" w:type="dxa"/>
          </w:tcPr>
          <w:p w14:paraId="03CDE4C7" w14:textId="77777777" w:rsidR="004D4F2E" w:rsidRDefault="004D4F2E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14:paraId="0CCE684F" w14:textId="77777777" w:rsidR="0003288F" w:rsidRDefault="0003288F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Zhotovitele, jehož náplní činností </w:t>
            </w:r>
            <w:r w:rsidR="003A0F78">
              <w:rPr>
                <w:sz w:val="16"/>
                <w:szCs w:val="16"/>
              </w:rPr>
              <w:t>je odpovědnost za BOZP, jak je specifikováno zejména ve VTP, ZTP a Projektové dokumentaci, která je součástí podkladů pro výběr Zhotovitele.</w:t>
            </w:r>
          </w:p>
          <w:p w14:paraId="65845326" w14:textId="77777777" w:rsidR="002B4E1C" w:rsidRPr="001A5F4E" w:rsidRDefault="002B4E1C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Smlouvy.</w:t>
            </w:r>
          </w:p>
        </w:tc>
      </w:tr>
      <w:tr w:rsidR="0003288F" w:rsidRPr="00F2688E" w14:paraId="65F260A5" w14:textId="77777777" w:rsidTr="002111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058AABCA" w14:textId="77777777" w:rsidR="0003288F" w:rsidRPr="0003288F" w:rsidRDefault="007E2371" w:rsidP="00641BAA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O</w:t>
            </w:r>
            <w:r w:rsidR="0003288F" w:rsidRPr="0003288F">
              <w:rPr>
                <w:sz w:val="16"/>
                <w:szCs w:val="16"/>
              </w:rPr>
              <w:t xml:space="preserve">dpovědná osoba za ochranu životního prostředí </w:t>
            </w:r>
          </w:p>
        </w:tc>
        <w:tc>
          <w:tcPr>
            <w:tcW w:w="7229" w:type="dxa"/>
          </w:tcPr>
          <w:p w14:paraId="33ED111E" w14:textId="77777777" w:rsidR="0003288F" w:rsidRDefault="0003288F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kvalifikovaného člena týmu Zhotovitele, jehož náplní činností je</w:t>
            </w:r>
            <w:r w:rsidR="009760DB">
              <w:rPr>
                <w:sz w:val="16"/>
                <w:szCs w:val="16"/>
              </w:rPr>
              <w:t xml:space="preserve"> odpovědnost za ochranu životního prostředí, jak je specifikováno zejména </w:t>
            </w:r>
            <w:r w:rsidR="003A0F78">
              <w:rPr>
                <w:sz w:val="16"/>
                <w:szCs w:val="16"/>
              </w:rPr>
              <w:t xml:space="preserve">ve </w:t>
            </w:r>
            <w:r w:rsidR="009760DB">
              <w:rPr>
                <w:sz w:val="16"/>
                <w:szCs w:val="16"/>
              </w:rPr>
              <w:t xml:space="preserve">VTP, ZTP a </w:t>
            </w:r>
            <w:r w:rsidR="003A0F78">
              <w:rPr>
                <w:sz w:val="16"/>
                <w:szCs w:val="16"/>
              </w:rPr>
              <w:t>P</w:t>
            </w:r>
            <w:r w:rsidR="009760DB">
              <w:rPr>
                <w:sz w:val="16"/>
                <w:szCs w:val="16"/>
              </w:rPr>
              <w:t>rojektové dokumentac</w:t>
            </w:r>
            <w:r w:rsidR="003A0F78">
              <w:rPr>
                <w:sz w:val="16"/>
                <w:szCs w:val="16"/>
              </w:rPr>
              <w:t>i, která je součástí podkladů pro výběr Zhotovitele.</w:t>
            </w:r>
            <w:r w:rsidR="009760DB">
              <w:rPr>
                <w:sz w:val="16"/>
                <w:szCs w:val="16"/>
              </w:rPr>
              <w:t xml:space="preserve">  </w:t>
            </w:r>
          </w:p>
          <w:p w14:paraId="79FC7A72" w14:textId="0BA44331" w:rsidR="00641BAA" w:rsidRPr="001A5F4E" w:rsidRDefault="002B4E1C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Smlouvy.</w:t>
            </w:r>
          </w:p>
        </w:tc>
      </w:tr>
      <w:tr w:rsidR="0003288F" w:rsidRPr="00F2688E" w14:paraId="13D5DBC8" w14:textId="77777777" w:rsidTr="002111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1E729640" w14:textId="77777777" w:rsidR="0003288F" w:rsidRPr="0003288F" w:rsidRDefault="007E2371" w:rsidP="00641BAA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="0003288F" w:rsidRPr="0003288F">
              <w:rPr>
                <w:sz w:val="16"/>
                <w:szCs w:val="16"/>
              </w:rPr>
              <w:t xml:space="preserve">dpovědná osoba za odpadové hospodářství </w:t>
            </w:r>
          </w:p>
        </w:tc>
        <w:tc>
          <w:tcPr>
            <w:tcW w:w="7229" w:type="dxa"/>
          </w:tcPr>
          <w:p w14:paraId="2CFAD5D7" w14:textId="77777777" w:rsidR="0003288F" w:rsidRDefault="009760DB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Zhotovitele, jehož náplní činností je hlavní odpovědnost za nakládání s odpady, jako je specifikováno </w:t>
            </w:r>
            <w:r w:rsidR="003A0F78">
              <w:rPr>
                <w:sz w:val="16"/>
                <w:szCs w:val="16"/>
              </w:rPr>
              <w:t xml:space="preserve">zejména ve VTP, ZTP a Projektové dokumentaci, která je součástí podkladů pro výběr Zhotovitele.  </w:t>
            </w:r>
          </w:p>
          <w:p w14:paraId="2DEA629D" w14:textId="77777777" w:rsidR="002B4E1C" w:rsidRPr="001A5F4E" w:rsidRDefault="002B4E1C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Smlouvy.</w:t>
            </w:r>
          </w:p>
        </w:tc>
      </w:tr>
      <w:tr w:rsidR="0003288F" w:rsidRPr="00F2688E" w14:paraId="77391D70" w14:textId="77777777" w:rsidTr="002111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0E5D4AB8" w14:textId="77777777" w:rsidR="0003288F" w:rsidRPr="0003288F" w:rsidRDefault="00F65D05" w:rsidP="00641BAA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</w:t>
            </w:r>
            <w:r w:rsidR="0003288F" w:rsidRPr="0003288F">
              <w:rPr>
                <w:sz w:val="16"/>
                <w:szCs w:val="16"/>
              </w:rPr>
              <w:t xml:space="preserve">ředně oprávněný zeměměřický inženýr </w:t>
            </w:r>
          </w:p>
        </w:tc>
        <w:tc>
          <w:tcPr>
            <w:tcW w:w="7229" w:type="dxa"/>
          </w:tcPr>
          <w:p w14:paraId="2C083E20" w14:textId="77777777" w:rsidR="0003288F" w:rsidRDefault="0003288F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kvalifikovaného člena týmu Zhotovitele, jehož náplní činností je</w:t>
            </w:r>
            <w:r w:rsidR="009760DB">
              <w:rPr>
                <w:sz w:val="16"/>
                <w:szCs w:val="16"/>
              </w:rPr>
              <w:t xml:space="preserve"> blíže specifikovaná ve VTP a ZTP.</w:t>
            </w:r>
            <w:r>
              <w:rPr>
                <w:sz w:val="16"/>
                <w:szCs w:val="16"/>
              </w:rPr>
              <w:t xml:space="preserve"> </w:t>
            </w:r>
          </w:p>
          <w:p w14:paraId="53441DD4" w14:textId="77777777" w:rsidR="002B4E1C" w:rsidRPr="001A5F4E" w:rsidRDefault="002B4E1C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Smlouvy.</w:t>
            </w:r>
          </w:p>
        </w:tc>
      </w:tr>
      <w:tr w:rsidR="0003288F" w:rsidRPr="00F2688E" w14:paraId="3AD86F17" w14:textId="77777777" w:rsidTr="002111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52B4034" w14:textId="77777777" w:rsidR="0003288F" w:rsidRPr="0003288F" w:rsidRDefault="00F65D05" w:rsidP="00641BAA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Projektant</w:t>
            </w:r>
          </w:p>
        </w:tc>
        <w:tc>
          <w:tcPr>
            <w:tcW w:w="7229" w:type="dxa"/>
          </w:tcPr>
          <w:p w14:paraId="474B0818" w14:textId="77777777" w:rsidR="0003288F" w:rsidRDefault="0003288F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v rozsahu zpracování </w:t>
            </w:r>
            <w:r w:rsidRPr="00D354BC">
              <w:rPr>
                <w:sz w:val="16"/>
              </w:rPr>
              <w:t>dokumentace</w:t>
            </w:r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…..</w:t>
            </w:r>
            <w:proofErr w:type="gramEnd"/>
            <w:r>
              <w:rPr>
                <w:sz w:val="16"/>
              </w:rPr>
              <w:t xml:space="preserve"> </w:t>
            </w:r>
          </w:p>
          <w:p w14:paraId="24826E91" w14:textId="77777777" w:rsidR="0003288F" w:rsidRDefault="0003288F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2B4E1C" w:rsidRPr="00E468C8" w14:paraId="19E626BB" w14:textId="77777777" w:rsidTr="002111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1C2AAAF6" w14:textId="77777777" w:rsidR="002B4E1C" w:rsidRPr="001F698B" w:rsidRDefault="002B4E1C" w:rsidP="00641BAA">
            <w:pPr>
              <w:contextualSpacing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14:paraId="2BED5E89" w14:textId="77777777" w:rsidR="002B4E1C" w:rsidRPr="00B70D51" w:rsidRDefault="002B4E1C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>, jejíž náplní činnosti je zejména:</w:t>
            </w:r>
          </w:p>
          <w:p w14:paraId="4C5065F7" w14:textId="77777777" w:rsidR="002B4E1C" w:rsidRPr="00CA7AB0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14:paraId="43649769" w14:textId="77777777" w:rsidR="002B4E1C" w:rsidRPr="00CA7AB0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05117974" w14:textId="77777777" w:rsidR="002B4E1C" w:rsidRPr="00CA7AB0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0A6D169C" w14:textId="77777777" w:rsidR="002B4E1C" w:rsidRPr="00CA7AB0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14:paraId="16090C62" w14:textId="77777777" w:rsidR="002B4E1C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742CB76F" w14:textId="77777777" w:rsidR="002B4E1C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14:paraId="72860120" w14:textId="77777777" w:rsidR="002B4E1C" w:rsidRPr="00E468C8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  <w:tr w:rsidR="002B4E1C" w:rsidRPr="00E468C8" w14:paraId="18E95619" w14:textId="77777777" w:rsidTr="002111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2D68A263" w14:textId="77777777" w:rsidR="002B4E1C" w:rsidRPr="001F698B" w:rsidRDefault="002B4E1C" w:rsidP="00641BAA">
            <w:pPr>
              <w:contextualSpacing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14:paraId="222A6A43" w14:textId="77777777" w:rsidR="002B4E1C" w:rsidRPr="0041068C" w:rsidRDefault="002B4E1C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tvorba, úprava nebo správa BIM modelu. Jedná se o osobu, jejíž náplní činnosti je zejména:</w:t>
            </w:r>
          </w:p>
          <w:p w14:paraId="503B4BF4" w14:textId="77777777" w:rsidR="002B4E1C" w:rsidRPr="00E468C8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14:paraId="0DDDB1A6" w14:textId="77777777" w:rsidR="002B4E1C" w:rsidRPr="00E468C8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14:paraId="0CF4F743" w14:textId="77777777" w:rsidR="002B4E1C" w:rsidRPr="00E468C8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14:paraId="2CBE8388" w14:textId="77777777" w:rsidR="002B4E1C" w:rsidRPr="00E468C8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14:paraId="23C8C91B" w14:textId="77777777" w:rsidR="002B4E1C" w:rsidRPr="00E468C8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14:paraId="68D7DC56" w14:textId="77777777" w:rsidR="002B4E1C" w:rsidRPr="00E468C8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14:paraId="3C2CACAE" w14:textId="37B26D71" w:rsidR="002B4E1C" w:rsidRPr="00E468C8" w:rsidRDefault="002B4E1C" w:rsidP="0029705D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2B4E1C" w:rsidRPr="00734C04" w14:paraId="55D68531" w14:textId="77777777" w:rsidTr="002111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4A98AA1D" w14:textId="77777777" w:rsidR="002B4E1C" w:rsidRPr="001F698B" w:rsidRDefault="002B4E1C" w:rsidP="00641BAA">
            <w:pPr>
              <w:contextualSpacing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14:paraId="5DC2FABE" w14:textId="77777777" w:rsidR="002B4E1C" w:rsidRDefault="002B4E1C" w:rsidP="00641B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14:paraId="1C1A2D8F" w14:textId="77777777" w:rsidR="002B4E1C" w:rsidRPr="009E2594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14:paraId="335274F5" w14:textId="77777777" w:rsidR="002B4E1C" w:rsidRPr="00CD056C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14:paraId="7D5DA2B5" w14:textId="77777777" w:rsidR="002B4E1C" w:rsidRPr="009E2594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14:paraId="0C37F371" w14:textId="77777777" w:rsidR="002B4E1C" w:rsidRPr="009E2594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5982E8ED" w14:textId="77777777" w:rsidR="002B4E1C" w:rsidRPr="009E2594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0E2EB2C1" w14:textId="77777777" w:rsidR="002B4E1C" w:rsidRPr="009E2594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14:paraId="308C43BF" w14:textId="77777777" w:rsidR="002B4E1C" w:rsidRPr="009E2594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14:paraId="100FC19E" w14:textId="77777777" w:rsidR="002B4E1C" w:rsidRPr="009E2594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14:paraId="47838BF6" w14:textId="77777777" w:rsidR="002B4E1C" w:rsidRPr="009E2594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1C9D33BC" w14:textId="77777777" w:rsidR="002B4E1C" w:rsidRPr="00734C04" w:rsidRDefault="002B4E1C" w:rsidP="004D4F2E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</w:tbl>
    <w:p w14:paraId="21C09719" w14:textId="77777777" w:rsidR="00304C18" w:rsidRDefault="006A6A07" w:rsidP="00304C18">
      <w:pPr>
        <w:pStyle w:val="Nadpis2-1"/>
        <w:keepNext w:val="0"/>
        <w:widowControl w:val="0"/>
      </w:pPr>
      <w:bookmarkStart w:id="19" w:name="_Toc51660006"/>
      <w:r>
        <w:lastRenderedPageBreak/>
        <w:t>Cíle provádění stavby v režimu BIM</w:t>
      </w:r>
      <w:bookmarkEnd w:id="19"/>
    </w:p>
    <w:p w14:paraId="74715BF1" w14:textId="77777777" w:rsidR="00AA4893" w:rsidRDefault="00FB2CC0" w:rsidP="00FB2CC0">
      <w:pPr>
        <w:pStyle w:val="Textbezslovn"/>
        <w:ind w:left="0"/>
      </w:pPr>
      <w:r w:rsidRPr="00CB4272">
        <w:t xml:space="preserve">Zavedení režimu BIM do přípravy a realizace staveb </w:t>
      </w:r>
      <w:r w:rsidR="00A43541">
        <w:t>je cílem na národní úrovni</w:t>
      </w:r>
      <w:r w:rsidRPr="00CB4272">
        <w:t xml:space="preserve">, který urychlí a v důsledku usnadní celý proces investiční výstavby. Taktéž </w:t>
      </w:r>
      <w:r w:rsidR="00A43541">
        <w:t xml:space="preserve">je nutné </w:t>
      </w:r>
      <w:r w:rsidRPr="00CB4272">
        <w:t>cháp</w:t>
      </w:r>
      <w:r w:rsidR="00A43541">
        <w:t>at</w:t>
      </w:r>
      <w:r w:rsidRPr="00CB4272">
        <w:t xml:space="preserve">, že pro transparentnost </w:t>
      </w:r>
      <w:r w:rsidR="00A43541">
        <w:t xml:space="preserve">a jednoznačnost zavedení procesu BIM, s následným využitím informací pro celý životní cyklus, </w:t>
      </w:r>
      <w:r w:rsidRPr="00CB4272">
        <w:t xml:space="preserve">je nutné vytvořit standardy </w:t>
      </w:r>
      <w:r w:rsidR="00A43541">
        <w:t>pro datovou strukturu a požadavky na procesní činnosti</w:t>
      </w:r>
      <w:r w:rsidR="00AA4893">
        <w:t>.</w:t>
      </w:r>
      <w:r w:rsidR="00A43541">
        <w:t xml:space="preserve"> </w:t>
      </w:r>
    </w:p>
    <w:p w14:paraId="3BE11FCB" w14:textId="77777777" w:rsidR="00AA4893" w:rsidRDefault="00A43541" w:rsidP="00AA4893">
      <w:pPr>
        <w:pStyle w:val="Textbezslovn"/>
        <w:ind w:left="0"/>
      </w:pPr>
      <w:r>
        <w:t>Provádění stavby „</w:t>
      </w:r>
      <w:r w:rsidRPr="00A43541">
        <w:t xml:space="preserve">Rekonstrukce nástupišť a zřízení bezbariérových přístupů v </w:t>
      </w:r>
      <w:proofErr w:type="spellStart"/>
      <w:r w:rsidRPr="00A43541">
        <w:t>žst</w:t>
      </w:r>
      <w:proofErr w:type="spellEnd"/>
      <w:r w:rsidRPr="00A43541">
        <w:t>. Roudnice n.</w:t>
      </w:r>
      <w:r w:rsidR="0029705D">
        <w:t> </w:t>
      </w:r>
      <w:r>
        <w:t>L.“ v režimu BIM je z výše uvedených důvodů</w:t>
      </w:r>
      <w:r w:rsidR="00943984">
        <w:t xml:space="preserve"> nutno</w:t>
      </w:r>
      <w:r>
        <w:t xml:space="preserve"> vnímat jako </w:t>
      </w:r>
      <w:r w:rsidR="00943984">
        <w:t>jeden z pilotních projektů, na kterém SŽ vytváří, prověřuje a nastavuje postupy a podklady pro implementace procesu BIM</w:t>
      </w:r>
      <w:r w:rsidRPr="00A43541">
        <w:t>.</w:t>
      </w:r>
      <w:r>
        <w:t xml:space="preserve"> </w:t>
      </w:r>
      <w:r w:rsidR="00AA4893">
        <w:t xml:space="preserve">Jeden z důležitých cílů tohoto </w:t>
      </w:r>
      <w:r w:rsidR="0026245B">
        <w:t>pilotního projektu prověř</w:t>
      </w:r>
      <w:r w:rsidR="00AA4893">
        <w:t>ení</w:t>
      </w:r>
      <w:r w:rsidR="0026245B">
        <w:t xml:space="preserve"> způsob využití informačního modelu BIM vytvořeného ve stádiu přípravy v realizaci a následně </w:t>
      </w:r>
      <w:r w:rsidR="00AA4893">
        <w:t xml:space="preserve">jeho využití </w:t>
      </w:r>
      <w:r w:rsidR="0026245B">
        <w:t xml:space="preserve">pro vytvoření informačního modelu BIM pro dokumentaci skutečného provedení. </w:t>
      </w:r>
      <w:r w:rsidR="00AA4893">
        <w:t xml:space="preserve">Zhotovitel očekává, že </w:t>
      </w:r>
      <w:r w:rsidR="00956B5B">
        <w:t xml:space="preserve">Objednatel bude při plnění cílů provádět pravidelná jednání, v takovém rozsahu </w:t>
      </w:r>
      <w:r w:rsidR="00AA4893">
        <w:t>aby bylo</w:t>
      </w:r>
      <w:r w:rsidR="00956B5B">
        <w:t xml:space="preserve"> výsledky vzešlé z plnění cílů efektivně využít pro</w:t>
      </w:r>
      <w:r w:rsidR="00AA4893">
        <w:t xml:space="preserve"> možné postupné </w:t>
      </w:r>
      <w:r w:rsidR="00AA4893" w:rsidRPr="00CB4272">
        <w:t>zavádění digitalizace do organizace</w:t>
      </w:r>
      <w:r w:rsidR="00AA4893">
        <w:t xml:space="preserve"> SŽ.</w:t>
      </w:r>
      <w:r w:rsidR="00AA4893" w:rsidRPr="00CB4272">
        <w:t xml:space="preserve"> </w:t>
      </w:r>
    </w:p>
    <w:p w14:paraId="468D704F" w14:textId="77777777" w:rsidR="00B67C4E" w:rsidRDefault="00B67C4E" w:rsidP="00B67C4E">
      <w:pPr>
        <w:pStyle w:val="Nadpis2-2"/>
      </w:pPr>
      <w:bookmarkStart w:id="20" w:name="_Toc51660007"/>
      <w:r>
        <w:t xml:space="preserve">Základní charakteristika cílů BIM </w:t>
      </w:r>
      <w:r w:rsidR="006A6A07">
        <w:t>ve stádiu realizace</w:t>
      </w:r>
      <w:bookmarkEnd w:id="20"/>
    </w:p>
    <w:p w14:paraId="3B1A5E11" w14:textId="77777777" w:rsidR="00B67C4E" w:rsidRDefault="00956B5B" w:rsidP="00C26BA0">
      <w:pPr>
        <w:pStyle w:val="Textbezslovn"/>
        <w:ind w:left="0"/>
      </w:pPr>
      <w:r>
        <w:t>C</w:t>
      </w:r>
      <w:r w:rsidR="00B67C4E" w:rsidRPr="0006272E">
        <w:t>íl</w:t>
      </w:r>
      <w:r w:rsidR="00235BFF" w:rsidRPr="0006272E">
        <w:t>em</w:t>
      </w:r>
      <w:r w:rsidR="0011668C" w:rsidRPr="0006272E">
        <w:t xml:space="preserve"> </w:t>
      </w:r>
      <w:r w:rsidR="006A42AE">
        <w:t xml:space="preserve">zavedení režimu </w:t>
      </w:r>
      <w:r w:rsidR="0011668C" w:rsidRPr="0006272E">
        <w:t xml:space="preserve">BIM </w:t>
      </w:r>
      <w:r w:rsidR="006A42AE">
        <w:t>v realizaci</w:t>
      </w:r>
      <w:r w:rsidR="006A6A07" w:rsidRPr="0006272E">
        <w:t>,</w:t>
      </w:r>
      <w:r w:rsidR="003D55B5" w:rsidRPr="0006272E">
        <w:t xml:space="preserve"> </w:t>
      </w:r>
      <w:r w:rsidR="008450FD">
        <w:t xml:space="preserve">je </w:t>
      </w:r>
      <w:r w:rsidR="003D55B5" w:rsidRPr="0006272E">
        <w:t>ve vazbě na již vytvořený informační model BIM</w:t>
      </w:r>
      <w:r w:rsidR="006A6A07" w:rsidRPr="0006272E">
        <w:t>,</w:t>
      </w:r>
      <w:r w:rsidR="00C03B34">
        <w:t xml:space="preserve"> </w:t>
      </w:r>
      <w:r w:rsidR="00B67C4E" w:rsidRPr="0006272E">
        <w:t>prověření relevantnosti metodik</w:t>
      </w:r>
      <w:r w:rsidR="00C03B34">
        <w:t xml:space="preserve"> </w:t>
      </w:r>
      <w:r w:rsidR="00B67C4E" w:rsidRPr="0006272E">
        <w:t xml:space="preserve">a podkladů, které jsou součástí </w:t>
      </w:r>
      <w:r w:rsidR="00235BFF" w:rsidRPr="0006272E">
        <w:t>S</w:t>
      </w:r>
      <w:r w:rsidR="008450FD">
        <w:t>mlouvy</w:t>
      </w:r>
      <w:r w:rsidR="006A6A07" w:rsidRPr="0006272E">
        <w:t xml:space="preserve">, dále pak nastavení parametrů a </w:t>
      </w:r>
      <w:r w:rsidR="0006272E" w:rsidRPr="0006272E">
        <w:t>vytvoř</w:t>
      </w:r>
      <w:r w:rsidR="00C03B34">
        <w:t>en</w:t>
      </w:r>
      <w:r w:rsidR="0006272E" w:rsidRPr="0006272E">
        <w:t>í základů typových dokumentací blíže podrobně popsaných v kap. 3.</w:t>
      </w:r>
      <w:r w:rsidR="00E63058">
        <w:t>2</w:t>
      </w:r>
      <w:r w:rsidR="0006272E" w:rsidRPr="0006272E">
        <w:t>. Informační model je součást Díla a bude zpracováván a projednávám průběžně a společně s ostatními části Díla dle Harmonogramu plnění</w:t>
      </w:r>
      <w:r w:rsidR="008450FD">
        <w:t>.</w:t>
      </w:r>
      <w:r>
        <w:t xml:space="preserve"> </w:t>
      </w:r>
      <w:r w:rsidR="00B67C4E" w:rsidRPr="0006272E">
        <w:t>Cílem</w:t>
      </w:r>
      <w:r w:rsidR="008450FD">
        <w:t xml:space="preserve"> zavedení režimu BIM v realizaci </w:t>
      </w:r>
      <w:r w:rsidR="00B67C4E" w:rsidRPr="0006272E">
        <w:t>je také prověření informačních</w:t>
      </w:r>
      <w:r w:rsidR="00B67C4E">
        <w:t xml:space="preserve"> toků v průběhu </w:t>
      </w:r>
      <w:r w:rsidR="0006272E">
        <w:t>realizace stavby</w:t>
      </w:r>
      <w:r w:rsidR="00B67C4E">
        <w:t>,</w:t>
      </w:r>
      <w:r w:rsidR="0006272E">
        <w:t xml:space="preserve"> </w:t>
      </w:r>
      <w:r w:rsidR="00B67C4E">
        <w:t>tj.</w:t>
      </w:r>
      <w:r w:rsidR="0011668C">
        <w:t xml:space="preserve"> </w:t>
      </w:r>
      <w:r w:rsidR="00B67C4E">
        <w:t xml:space="preserve">nastavení optimálního způsobu komunikace v rámci Projektového týmu a současně komunikace mezi členy Projektového týmu a zástupci odborných složek Objednatele. </w:t>
      </w:r>
    </w:p>
    <w:p w14:paraId="7D978412" w14:textId="77777777" w:rsidR="00B67C4E" w:rsidRDefault="00F64A6E" w:rsidP="00F64A6E">
      <w:pPr>
        <w:pStyle w:val="Textbezslovn"/>
        <w:ind w:left="0"/>
      </w:pPr>
      <w:r w:rsidRPr="00F64A6E">
        <w:t>Priorit</w:t>
      </w:r>
      <w:r w:rsidR="00120BEC">
        <w:t>y jednotlivých cílů</w:t>
      </w:r>
      <w:r w:rsidRPr="00F64A6E">
        <w:t xml:space="preserve"> defin</w:t>
      </w:r>
      <w:r>
        <w:t>uje</w:t>
      </w:r>
      <w:r w:rsidRPr="00F64A6E">
        <w:t xml:space="preserve"> úroveň významnosti</w:t>
      </w:r>
      <w:r w:rsidR="00120BEC">
        <w:t xml:space="preserve"> každého </w:t>
      </w:r>
      <w:r>
        <w:t>cíle</w:t>
      </w:r>
      <w:r w:rsidRPr="00F64A6E">
        <w:t xml:space="preserve"> z pohledu </w:t>
      </w:r>
      <w:r>
        <w:t xml:space="preserve">účelu </w:t>
      </w:r>
      <w:r w:rsidR="0006272E">
        <w:t>realizace stavby v režimu</w:t>
      </w:r>
      <w:r>
        <w:t xml:space="preserve"> BIM</w:t>
      </w:r>
      <w:r w:rsidR="00120BEC">
        <w:t>. C</w:t>
      </w:r>
      <w:r>
        <w:t xml:space="preserve">harakteristiky </w:t>
      </w:r>
      <w:r w:rsidR="00120BEC">
        <w:t xml:space="preserve">priorit jednotlivých cílů </w:t>
      </w:r>
      <w:r>
        <w:t>jsou následující:</w:t>
      </w:r>
    </w:p>
    <w:p w14:paraId="38B294D6" w14:textId="77777777" w:rsidR="00F64A6E" w:rsidRDefault="006C7E81" w:rsidP="00BD7752">
      <w:pPr>
        <w:pStyle w:val="Textbezslovn"/>
        <w:numPr>
          <w:ilvl w:val="0"/>
          <w:numId w:val="17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14:paraId="3604979B" w14:textId="77777777" w:rsidR="006C7E81" w:rsidRDefault="006C7E81" w:rsidP="00BD7752">
      <w:pPr>
        <w:pStyle w:val="Textbezslovn"/>
        <w:numPr>
          <w:ilvl w:val="0"/>
          <w:numId w:val="17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  <w:r w:rsidR="0006272E">
        <w:t xml:space="preserve"> avšak při jeho řádném plnění nebude nutná změna Harmonogramu plnění Díla,</w:t>
      </w:r>
    </w:p>
    <w:p w14:paraId="464A0CDA" w14:textId="531D5C32" w:rsidR="006C7E81" w:rsidRDefault="006C7E81" w:rsidP="00AD354B">
      <w:pPr>
        <w:pStyle w:val="Textbezslovn"/>
        <w:numPr>
          <w:ilvl w:val="0"/>
          <w:numId w:val="17"/>
        </w:numPr>
      </w:pPr>
      <w:r w:rsidRPr="0029705D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671DD4">
        <w:t>.</w:t>
      </w:r>
      <w:r>
        <w:t xml:space="preserve"> </w:t>
      </w:r>
    </w:p>
    <w:p w14:paraId="21DBD0A1" w14:textId="77777777" w:rsidR="00B67C4E" w:rsidRDefault="00B67C4E" w:rsidP="00B67C4E">
      <w:pPr>
        <w:pStyle w:val="Nadpis2-2"/>
      </w:pPr>
      <w:bookmarkStart w:id="21" w:name="_Toc51660008"/>
      <w:r>
        <w:t>Podrobný popis cílů BIM projektu</w:t>
      </w:r>
      <w:bookmarkEnd w:id="21"/>
    </w:p>
    <w:p w14:paraId="08DF6444" w14:textId="77777777" w:rsidR="00CE1E5E" w:rsidRDefault="00B67C4E" w:rsidP="00B67C4E">
      <w:pPr>
        <w:pStyle w:val="Textbezslovn"/>
        <w:ind w:left="0"/>
      </w:pPr>
      <w:r w:rsidRPr="0057040F">
        <w:t>Podrobný popis jednotlivých cílů s vyznačením priority a krátkým popisem, jakým způsobem bude daného cíle dosahováno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1508"/>
        <w:gridCol w:w="5458"/>
        <w:gridCol w:w="1224"/>
      </w:tblGrid>
      <w:tr w:rsidR="00A139BD" w:rsidRPr="001A4F68" w14:paraId="5A565A30" w14:textId="77777777" w:rsidTr="00956B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14:paraId="7D164BE2" w14:textId="77777777" w:rsidR="00A139BD" w:rsidRPr="001A4F68" w:rsidRDefault="00A139BD" w:rsidP="00D949F2">
            <w:pPr>
              <w:jc w:val="center"/>
              <w:rPr>
                <w:sz w:val="18"/>
              </w:rPr>
            </w:pPr>
            <w:r w:rsidRPr="001A4F68">
              <w:rPr>
                <w:sz w:val="18"/>
              </w:rPr>
              <w:t>Cíl</w:t>
            </w:r>
          </w:p>
        </w:tc>
        <w:tc>
          <w:tcPr>
            <w:tcW w:w="1508" w:type="dxa"/>
          </w:tcPr>
          <w:p w14:paraId="5B6A0C5E" w14:textId="77777777" w:rsidR="00A139BD" w:rsidRPr="001A4F68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</w:t>
            </w:r>
            <w:r w:rsidRPr="001A4F68">
              <w:rPr>
                <w:sz w:val="18"/>
              </w:rPr>
              <w:t xml:space="preserve"> cíle</w:t>
            </w:r>
          </w:p>
        </w:tc>
        <w:tc>
          <w:tcPr>
            <w:tcW w:w="5458" w:type="dxa"/>
          </w:tcPr>
          <w:p w14:paraId="0E696850" w14:textId="77777777" w:rsidR="00A139BD" w:rsidRPr="001A4F68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040F">
              <w:rPr>
                <w:sz w:val="18"/>
              </w:rPr>
              <w:t>Popis cíle</w:t>
            </w:r>
            <w:r w:rsidR="008303E5">
              <w:rPr>
                <w:sz w:val="18"/>
              </w:rPr>
              <w:t>/užití</w:t>
            </w:r>
          </w:p>
        </w:tc>
        <w:tc>
          <w:tcPr>
            <w:tcW w:w="1224" w:type="dxa"/>
          </w:tcPr>
          <w:p w14:paraId="7CD389B2" w14:textId="77777777" w:rsidR="00A139BD" w:rsidRPr="001A4F68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4F68">
              <w:rPr>
                <w:sz w:val="18"/>
              </w:rPr>
              <w:t>Priorita</w:t>
            </w:r>
          </w:p>
        </w:tc>
      </w:tr>
      <w:tr w:rsidR="008303E5" w14:paraId="664CA876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14:paraId="3DCECC43" w14:textId="77777777" w:rsidR="008303E5" w:rsidRPr="007C5A8F" w:rsidRDefault="008303E5" w:rsidP="00D949F2">
            <w:pPr>
              <w:jc w:val="center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1</w:t>
            </w:r>
          </w:p>
        </w:tc>
        <w:tc>
          <w:tcPr>
            <w:tcW w:w="1508" w:type="dxa"/>
            <w:vMerge w:val="restart"/>
          </w:tcPr>
          <w:p w14:paraId="417F049A" w14:textId="77777777" w:rsidR="008303E5" w:rsidRPr="007C5A8F" w:rsidRDefault="008303E5" w:rsidP="00EF0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 xml:space="preserve">Společné datové prostředí </w:t>
            </w:r>
            <w:r>
              <w:rPr>
                <w:sz w:val="16"/>
                <w:szCs w:val="16"/>
              </w:rPr>
              <w:t>(CDE)</w:t>
            </w:r>
          </w:p>
        </w:tc>
        <w:tc>
          <w:tcPr>
            <w:tcW w:w="5458" w:type="dxa"/>
          </w:tcPr>
          <w:p w14:paraId="40E04EC1" w14:textId="77777777" w:rsidR="00D61CCA" w:rsidRPr="009D10C7" w:rsidRDefault="008303E5" w:rsidP="00956B5B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Vytvoření společné</w:t>
            </w:r>
            <w:r w:rsidR="00EF0A3A" w:rsidRPr="009D10C7">
              <w:rPr>
                <w:szCs w:val="14"/>
              </w:rPr>
              <w:t>ho</w:t>
            </w:r>
            <w:r w:rsidRPr="009D10C7">
              <w:rPr>
                <w:szCs w:val="14"/>
              </w:rPr>
              <w:t xml:space="preserve"> datové</w:t>
            </w:r>
            <w:r w:rsidR="00EF0A3A" w:rsidRPr="009D10C7">
              <w:rPr>
                <w:szCs w:val="14"/>
              </w:rPr>
              <w:t>ho</w:t>
            </w:r>
            <w:r w:rsidRPr="009D10C7">
              <w:rPr>
                <w:szCs w:val="14"/>
              </w:rPr>
              <w:t xml:space="preserve"> prostředí, při jehož vytváření se bude postupovat dle „Metodiky pro výběr společného datového prostředí (CDE)“.</w:t>
            </w:r>
            <w:r w:rsidR="0029705D">
              <w:rPr>
                <w:szCs w:val="14"/>
              </w:rPr>
              <w:t xml:space="preserve"> Příloha F BIM protokolu.</w:t>
            </w:r>
            <w:r w:rsidRPr="009D10C7">
              <w:rPr>
                <w:szCs w:val="14"/>
              </w:rPr>
              <w:t xml:space="preserve"> </w:t>
            </w:r>
          </w:p>
        </w:tc>
        <w:tc>
          <w:tcPr>
            <w:tcW w:w="1224" w:type="dxa"/>
          </w:tcPr>
          <w:p w14:paraId="783A0E89" w14:textId="77777777" w:rsidR="008303E5" w:rsidRPr="00616865" w:rsidRDefault="008303E5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D61CCA" w14:paraId="0D187ECC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25E7991A" w14:textId="77777777" w:rsidR="00D61CCA" w:rsidRPr="007C5A8F" w:rsidRDefault="00D61CCA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</w:tcPr>
          <w:p w14:paraId="40E932F1" w14:textId="77777777" w:rsidR="00D61CCA" w:rsidRPr="007C5A8F" w:rsidRDefault="00D61CCA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58" w:type="dxa"/>
          </w:tcPr>
          <w:p w14:paraId="4D541FBE" w14:textId="520F2831" w:rsidR="00D61CCA" w:rsidRPr="009D10C7" w:rsidRDefault="00EB4610" w:rsidP="00FC398F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N</w:t>
            </w:r>
            <w:r w:rsidR="00C03B34">
              <w:rPr>
                <w:szCs w:val="14"/>
              </w:rPr>
              <w:t>ávrh struktury CDE</w:t>
            </w:r>
            <w:r>
              <w:rPr>
                <w:szCs w:val="14"/>
              </w:rPr>
              <w:t xml:space="preserve"> (stromová struktura </w:t>
            </w:r>
            <w:r w:rsidR="00FC398F">
              <w:rPr>
                <w:szCs w:val="14"/>
              </w:rPr>
              <w:t>složek</w:t>
            </w:r>
            <w:r>
              <w:rPr>
                <w:szCs w:val="14"/>
              </w:rPr>
              <w:t>, role s oprávněním apod.)</w:t>
            </w:r>
            <w:r w:rsidR="00C03B34">
              <w:rPr>
                <w:szCs w:val="14"/>
              </w:rPr>
              <w:t xml:space="preserve">, včetně vytvoření průvodní zprávy CDE popisující standardní potřeby toku informací </w:t>
            </w:r>
            <w:r>
              <w:rPr>
                <w:szCs w:val="14"/>
              </w:rPr>
              <w:t>projektu</w:t>
            </w:r>
            <w:r w:rsidR="00C03B34">
              <w:rPr>
                <w:szCs w:val="14"/>
              </w:rPr>
              <w:t xml:space="preserve"> ve fázi realizace a jejich optimální provázání s funkcionalitami CDE.</w:t>
            </w:r>
          </w:p>
        </w:tc>
        <w:tc>
          <w:tcPr>
            <w:tcW w:w="1224" w:type="dxa"/>
          </w:tcPr>
          <w:p w14:paraId="2F528DD9" w14:textId="77777777" w:rsidR="00D61CCA" w:rsidRDefault="00D61CCA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73FD3" w14:paraId="59125431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7FC51E17" w14:textId="77777777" w:rsidR="00773FD3" w:rsidRPr="007C5A8F" w:rsidRDefault="00773FD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</w:tcPr>
          <w:p w14:paraId="48204B38" w14:textId="77777777" w:rsidR="00773FD3" w:rsidRPr="007C5A8F" w:rsidRDefault="00773FD3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58" w:type="dxa"/>
          </w:tcPr>
          <w:p w14:paraId="19F28EB8" w14:textId="77777777" w:rsidR="00773FD3" w:rsidRPr="009D10C7" w:rsidRDefault="00D17046" w:rsidP="00956B5B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Návrh v</w:t>
            </w:r>
            <w:r w:rsidRPr="00D8414E">
              <w:rPr>
                <w:szCs w:val="14"/>
              </w:rPr>
              <w:t xml:space="preserve">yužití funkcionalit CDE pro </w:t>
            </w:r>
            <w:r>
              <w:rPr>
                <w:szCs w:val="14"/>
              </w:rPr>
              <w:t xml:space="preserve">účely provádění stavby zejména z hlediska kontroly a schvalování procesů v průběhu realizace. Posouzení možnosti provázání CDE s elektronickým stavebním deníkem.  </w:t>
            </w:r>
          </w:p>
        </w:tc>
        <w:tc>
          <w:tcPr>
            <w:tcW w:w="1224" w:type="dxa"/>
          </w:tcPr>
          <w:p w14:paraId="0959E77D" w14:textId="77777777" w:rsidR="00773FD3" w:rsidRDefault="00D17046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C03B34" w:rsidRPr="0021117E" w14:paraId="0A4A0345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2F34B4F8" w14:textId="77777777" w:rsidR="00C03B34" w:rsidRPr="007C5A8F" w:rsidRDefault="00C03B34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</w:tcPr>
          <w:p w14:paraId="140F476B" w14:textId="77777777" w:rsidR="00C03B34" w:rsidRPr="007C5A8F" w:rsidRDefault="00C03B34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58" w:type="dxa"/>
          </w:tcPr>
          <w:p w14:paraId="293385A0" w14:textId="77777777" w:rsidR="00C03B34" w:rsidRPr="0021117E" w:rsidRDefault="00C03B34" w:rsidP="00956B5B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Cs w:val="14"/>
              </w:rPr>
            </w:pPr>
            <w:r w:rsidRPr="00D8414E">
              <w:rPr>
                <w:szCs w:val="14"/>
              </w:rPr>
              <w:t>Využití funkcionalit CDE pro účely projednání a provádění připomínkového řízení smluvních stran v rozsahu Realizační dokumentace a Dokumentace skutečného provedení.</w:t>
            </w:r>
          </w:p>
        </w:tc>
        <w:tc>
          <w:tcPr>
            <w:tcW w:w="1224" w:type="dxa"/>
          </w:tcPr>
          <w:p w14:paraId="389A15FB" w14:textId="77777777" w:rsidR="00C03B34" w:rsidRPr="0021117E" w:rsidRDefault="00C03B34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 w:val="16"/>
                <w:szCs w:val="16"/>
              </w:rPr>
            </w:pPr>
            <w:r w:rsidRPr="00262293">
              <w:rPr>
                <w:sz w:val="16"/>
                <w:szCs w:val="16"/>
              </w:rPr>
              <w:t>střední</w:t>
            </w:r>
          </w:p>
        </w:tc>
      </w:tr>
      <w:tr w:rsidR="00C03B34" w:rsidRPr="0021117E" w14:paraId="510635A0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546C33AD" w14:textId="77777777" w:rsidR="00C03B34" w:rsidRPr="007C5A8F" w:rsidRDefault="00C03B34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</w:tcPr>
          <w:p w14:paraId="560743DF" w14:textId="77777777" w:rsidR="00C03B34" w:rsidRPr="007C5A8F" w:rsidRDefault="00C03B34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58" w:type="dxa"/>
          </w:tcPr>
          <w:p w14:paraId="6FC39B8C" w14:textId="77777777" w:rsidR="00C03B34" w:rsidRPr="00D8414E" w:rsidRDefault="00C03B34" w:rsidP="00956B5B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Společné datové prostředí (CDE) a návrh možnosti integrace s podnikovými systémy</w:t>
            </w:r>
            <w:r>
              <w:rPr>
                <w:szCs w:val="14"/>
              </w:rPr>
              <w:t>, zejména při předávaní dat z DSPS do interních provozních systémů.</w:t>
            </w:r>
          </w:p>
        </w:tc>
        <w:tc>
          <w:tcPr>
            <w:tcW w:w="1224" w:type="dxa"/>
          </w:tcPr>
          <w:p w14:paraId="3E334C63" w14:textId="77777777" w:rsidR="00C03B34" w:rsidRPr="00262293" w:rsidRDefault="00C03B34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</w:tbl>
    <w:p w14:paraId="764415C9" w14:textId="77777777" w:rsidR="00922FE7" w:rsidRDefault="00922FE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1933"/>
        <w:gridCol w:w="5033"/>
        <w:gridCol w:w="1224"/>
      </w:tblGrid>
      <w:tr w:rsidR="005F5471" w:rsidRPr="001A4F68" w14:paraId="705BF1D8" w14:textId="77777777" w:rsidTr="00956B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14:paraId="2D04B7FB" w14:textId="77777777" w:rsidR="005F5471" w:rsidRPr="001A4F68" w:rsidRDefault="005F5471" w:rsidP="004403D4">
            <w:pPr>
              <w:jc w:val="center"/>
              <w:rPr>
                <w:sz w:val="18"/>
              </w:rPr>
            </w:pPr>
            <w:r w:rsidRPr="001A4F68">
              <w:rPr>
                <w:sz w:val="18"/>
              </w:rPr>
              <w:lastRenderedPageBreak/>
              <w:t>Cíl</w:t>
            </w:r>
          </w:p>
        </w:tc>
        <w:tc>
          <w:tcPr>
            <w:tcW w:w="1933" w:type="dxa"/>
          </w:tcPr>
          <w:p w14:paraId="2912EAAE" w14:textId="77777777" w:rsidR="005F5471" w:rsidRPr="001A4F68" w:rsidRDefault="005F5471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</w:t>
            </w:r>
            <w:r w:rsidRPr="001A4F68">
              <w:rPr>
                <w:sz w:val="18"/>
              </w:rPr>
              <w:t xml:space="preserve"> cíle</w:t>
            </w:r>
          </w:p>
        </w:tc>
        <w:tc>
          <w:tcPr>
            <w:tcW w:w="5033" w:type="dxa"/>
          </w:tcPr>
          <w:p w14:paraId="55C1EE86" w14:textId="77777777" w:rsidR="005F5471" w:rsidRPr="001A4F68" w:rsidRDefault="005F5471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040F">
              <w:rPr>
                <w:sz w:val="18"/>
              </w:rPr>
              <w:t>Popis cíle</w:t>
            </w:r>
            <w:r>
              <w:rPr>
                <w:sz w:val="18"/>
              </w:rPr>
              <w:t>/užití</w:t>
            </w:r>
          </w:p>
        </w:tc>
        <w:tc>
          <w:tcPr>
            <w:tcW w:w="1224" w:type="dxa"/>
          </w:tcPr>
          <w:p w14:paraId="0BE8784E" w14:textId="77777777" w:rsidR="005F5471" w:rsidRPr="001A4F68" w:rsidRDefault="005F5471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4F68">
              <w:rPr>
                <w:sz w:val="18"/>
              </w:rPr>
              <w:t>Priorita</w:t>
            </w:r>
          </w:p>
        </w:tc>
      </w:tr>
      <w:tr w:rsidR="00956B5B" w14:paraId="63B8DB7E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14:paraId="1259DD70" w14:textId="77777777" w:rsidR="00956B5B" w:rsidRPr="007C5A8F" w:rsidRDefault="00956B5B" w:rsidP="003B385F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br w:type="page"/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933" w:type="dxa"/>
          </w:tcPr>
          <w:p w14:paraId="1C90CFCE" w14:textId="77777777" w:rsidR="00956B5B" w:rsidRPr="007C5A8F" w:rsidRDefault="00956B5B" w:rsidP="003B38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Návrh harmonogramu postupu výstavby – 4D</w:t>
            </w:r>
          </w:p>
        </w:tc>
        <w:tc>
          <w:tcPr>
            <w:tcW w:w="5033" w:type="dxa"/>
          </w:tcPr>
          <w:p w14:paraId="7A80DB90" w14:textId="77777777" w:rsidR="00956B5B" w:rsidRPr="00814178" w:rsidRDefault="00956B5B" w:rsidP="003B385F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814178">
              <w:rPr>
                <w:szCs w:val="14"/>
              </w:rPr>
              <w:t xml:space="preserve">Návrh harmonogramu realizace stavby </w:t>
            </w:r>
            <w:r>
              <w:rPr>
                <w:szCs w:val="14"/>
              </w:rPr>
              <w:t>včetně</w:t>
            </w:r>
            <w:r w:rsidRPr="00814178">
              <w:rPr>
                <w:szCs w:val="14"/>
              </w:rPr>
              <w:t> časové simulace</w:t>
            </w:r>
            <w:r>
              <w:rPr>
                <w:szCs w:val="14"/>
              </w:rPr>
              <w:t xml:space="preserve"> realizace. Propojení harmonogramu stavby </w:t>
            </w:r>
            <w:r w:rsidRPr="00814178">
              <w:rPr>
                <w:szCs w:val="14"/>
              </w:rPr>
              <w:t>s harmonogramem výluk a omezení v průběhu realizace stavby.</w:t>
            </w:r>
          </w:p>
          <w:p w14:paraId="3C741953" w14:textId="3C859C7B" w:rsidR="00956B5B" w:rsidRPr="00814178" w:rsidRDefault="00D86667" w:rsidP="003B385F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t>Úprava IM na úrovni jednotlivých elementů pro potřeby vizualizace postupu výstavby s ohledem na harmonogram v</w:t>
            </w:r>
            <w:r>
              <w:rPr>
                <w:szCs w:val="14"/>
              </w:rPr>
              <w:t> členění na jednotlivé stavební postupy, sekce a dílčí etapy</w:t>
            </w:r>
            <w:r>
              <w:rPr>
                <w:rStyle w:val="Odkaznakoment"/>
              </w:rPr>
              <w:t/>
            </w:r>
            <w:r w:rsidR="00AD354B">
              <w:rPr>
                <w:szCs w:val="14"/>
              </w:rPr>
              <w:t xml:space="preserve"> atd.</w:t>
            </w:r>
          </w:p>
          <w:p w14:paraId="4CFC624A" w14:textId="66CD7C2E" w:rsidR="00956B5B" w:rsidRPr="00814178" w:rsidRDefault="00956B5B" w:rsidP="003B385F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1224" w:type="dxa"/>
          </w:tcPr>
          <w:p w14:paraId="09538242" w14:textId="77777777" w:rsidR="00956B5B" w:rsidRDefault="00956B5B" w:rsidP="003B38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C6407" w14:paraId="295935F8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14:paraId="45C94F7C" w14:textId="77777777" w:rsidR="007C6407" w:rsidRPr="007C5A8F" w:rsidRDefault="007C6407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33" w:type="dxa"/>
            <w:vMerge w:val="restart"/>
          </w:tcPr>
          <w:p w14:paraId="56FB124D" w14:textId="77777777" w:rsidR="0011668C" w:rsidRDefault="007C6407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Informační model</w:t>
            </w:r>
            <w:r w:rsidR="00C85B08">
              <w:rPr>
                <w:sz w:val="16"/>
                <w:szCs w:val="16"/>
              </w:rPr>
              <w:t xml:space="preserve"> </w:t>
            </w:r>
          </w:p>
          <w:p w14:paraId="78F9EE09" w14:textId="77777777" w:rsidR="007C6407" w:rsidRPr="007C5A8F" w:rsidRDefault="007C6407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nového stavu </w:t>
            </w:r>
          </w:p>
        </w:tc>
        <w:tc>
          <w:tcPr>
            <w:tcW w:w="5033" w:type="dxa"/>
          </w:tcPr>
          <w:p w14:paraId="272DB5D9" w14:textId="77777777" w:rsidR="00954F39" w:rsidRDefault="00670FAA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Doplnění Informačního modelu </w:t>
            </w:r>
            <w:r w:rsidR="00773FD3">
              <w:rPr>
                <w:szCs w:val="14"/>
              </w:rPr>
              <w:t xml:space="preserve">BIM ze stupně PDPS, který je předán Objednatelem Zhotoviteli, jako podklad k dopracování. </w:t>
            </w:r>
          </w:p>
          <w:p w14:paraId="1FA612EF" w14:textId="77777777" w:rsidR="00773FD3" w:rsidRDefault="00773FD3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Požadavky na doplnění Informačního modelu BIM (dále IM)</w:t>
            </w:r>
            <w:r w:rsidR="001E6D7C">
              <w:rPr>
                <w:szCs w:val="14"/>
              </w:rPr>
              <w:t xml:space="preserve"> pro fázi realizace stavby</w:t>
            </w:r>
            <w:r>
              <w:rPr>
                <w:szCs w:val="14"/>
              </w:rPr>
              <w:t>:</w:t>
            </w:r>
          </w:p>
          <w:p w14:paraId="41313124" w14:textId="77777777" w:rsidR="00773FD3" w:rsidRPr="00AD354B" w:rsidRDefault="00773FD3" w:rsidP="00AD354B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AD354B">
              <w:rPr>
                <w:sz w:val="18"/>
                <w:szCs w:val="14"/>
              </w:rPr>
              <w:t>porovnání rozsahu zpracování IM z PDPS s datovou strukturou Datového standardu SFDI (DS SFDI), který je přílohou BIM Protokolu,</w:t>
            </w:r>
          </w:p>
          <w:p w14:paraId="17371583" w14:textId="24FCD208" w:rsidR="00492911" w:rsidRDefault="00492911" w:rsidP="00492911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Cs w:val="14"/>
              </w:rPr>
            </w:pPr>
            <w:r w:rsidRPr="00370F8D">
              <w:rPr>
                <w:rStyle w:val="Tun"/>
                <w:b w:val="0"/>
                <w:szCs w:val="14"/>
              </w:rPr>
              <w:t>ú</w:t>
            </w:r>
            <w:r>
              <w:rPr>
                <w:rStyle w:val="Tun"/>
                <w:b w:val="0"/>
                <w:szCs w:val="14"/>
              </w:rPr>
              <w:t>prava IM</w:t>
            </w:r>
            <w:r w:rsidRPr="00370F8D">
              <w:rPr>
                <w:rStyle w:val="Tun"/>
                <w:b w:val="0"/>
                <w:szCs w:val="14"/>
              </w:rPr>
              <w:t xml:space="preserve"> tak</w:t>
            </w:r>
            <w:r>
              <w:rPr>
                <w:rStyle w:val="Tun"/>
                <w:b w:val="0"/>
                <w:szCs w:val="14"/>
              </w:rPr>
              <w:t>,</w:t>
            </w:r>
            <w:r w:rsidRPr="00370F8D">
              <w:rPr>
                <w:rStyle w:val="Tun"/>
                <w:b w:val="0"/>
                <w:szCs w:val="14"/>
              </w:rPr>
              <w:t xml:space="preserve"> aby odpovídal rozdělení</w:t>
            </w:r>
            <w:r>
              <w:rPr>
                <w:rStyle w:val="Tun"/>
                <w:b w:val="0"/>
                <w:szCs w:val="14"/>
              </w:rPr>
              <w:t xml:space="preserve"> na jednotlivé typy elementů včetně doplnění odpovídajících skupin vlastností a vlastností dle </w:t>
            </w:r>
            <w:r w:rsidRPr="00370F8D">
              <w:rPr>
                <w:rStyle w:val="Tun"/>
                <w:b w:val="0"/>
                <w:szCs w:val="14"/>
              </w:rPr>
              <w:t>DS SFDI</w:t>
            </w:r>
            <w:r w:rsidR="00FC398F">
              <w:rPr>
                <w:rStyle w:val="Tun"/>
                <w:b w:val="0"/>
                <w:szCs w:val="14"/>
              </w:rPr>
              <w:t>,</w:t>
            </w:r>
          </w:p>
          <w:p w14:paraId="52635964" w14:textId="10B4DE3A" w:rsidR="001E6D7C" w:rsidRPr="00AD354B" w:rsidRDefault="00773FD3" w:rsidP="001E6D7C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354B">
              <w:rPr>
                <w:sz w:val="18"/>
                <w:szCs w:val="14"/>
              </w:rPr>
              <w:t xml:space="preserve">doplnění provázání IM s klasifikačním systémem </w:t>
            </w:r>
            <w:r w:rsidR="002A3189" w:rsidRPr="00AD354B">
              <w:rPr>
                <w:sz w:val="18"/>
                <w:szCs w:val="14"/>
              </w:rPr>
              <w:t>CCI</w:t>
            </w:r>
            <w:r w:rsidR="00462ED1" w:rsidRPr="00AD354B">
              <w:t xml:space="preserve"> (v souladu </w:t>
            </w:r>
            <w:r w:rsidR="00603213" w:rsidRPr="00AD354B">
              <w:t>s</w:t>
            </w:r>
            <w:r w:rsidR="00462ED1" w:rsidRPr="00AD354B">
              <w:t xml:space="preserve"> cílem 6)</w:t>
            </w:r>
            <w:r w:rsidR="001E6D7C" w:rsidRPr="00AD354B">
              <w:rPr>
                <w:sz w:val="18"/>
              </w:rPr>
              <w:t>,</w:t>
            </w:r>
          </w:p>
          <w:p w14:paraId="48692925" w14:textId="77777777" w:rsidR="001E6D7C" w:rsidRDefault="001E6D7C" w:rsidP="001E6D7C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p</w:t>
            </w:r>
            <w:r w:rsidRPr="001E6D7C">
              <w:rPr>
                <w:szCs w:val="14"/>
              </w:rPr>
              <w:t>osouzení IM z hlediska požadavku na informace v realizaci.  Návrh doplnění skupin vlastností a v</w:t>
            </w:r>
            <w:r>
              <w:rPr>
                <w:szCs w:val="14"/>
              </w:rPr>
              <w:t>lastnosti pro potřebu realizace,</w:t>
            </w:r>
          </w:p>
          <w:p w14:paraId="055C45CA" w14:textId="77777777" w:rsidR="001E6D7C" w:rsidRPr="00731971" w:rsidRDefault="001E6D7C" w:rsidP="001E6D7C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v</w:t>
            </w:r>
            <w:r w:rsidRPr="00731971">
              <w:rPr>
                <w:szCs w:val="14"/>
              </w:rPr>
              <w:t xml:space="preserve"> rámci postupného </w:t>
            </w:r>
            <w:r>
              <w:rPr>
                <w:szCs w:val="14"/>
              </w:rPr>
              <w:t>dopracování IM</w:t>
            </w:r>
            <w:r w:rsidRPr="00731971">
              <w:rPr>
                <w:szCs w:val="14"/>
              </w:rPr>
              <w:t xml:space="preserve"> </w:t>
            </w:r>
            <w:r>
              <w:rPr>
                <w:szCs w:val="14"/>
              </w:rPr>
              <w:t>bude také prováděno</w:t>
            </w:r>
            <w:r w:rsidRPr="00731971">
              <w:rPr>
                <w:szCs w:val="14"/>
              </w:rPr>
              <w:t xml:space="preserve"> prověření detekce kolizí </w:t>
            </w:r>
            <w:r>
              <w:rPr>
                <w:szCs w:val="14"/>
              </w:rPr>
              <w:t xml:space="preserve">v realizaci </w:t>
            </w:r>
            <w:r w:rsidRPr="00731971">
              <w:rPr>
                <w:szCs w:val="14"/>
              </w:rPr>
              <w:t>a provádění prostorové koordinace modelu v rozsahu předmětu plnění Díla.</w:t>
            </w:r>
          </w:p>
        </w:tc>
        <w:tc>
          <w:tcPr>
            <w:tcW w:w="1224" w:type="dxa"/>
          </w:tcPr>
          <w:p w14:paraId="3FEE0597" w14:textId="77777777" w:rsidR="007C6407" w:rsidRDefault="007C6407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2A3189" w14:paraId="59C1F5ED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5E7822D7" w14:textId="77777777" w:rsidR="002A3189" w:rsidRDefault="002A3189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3" w:type="dxa"/>
            <w:vMerge/>
          </w:tcPr>
          <w:p w14:paraId="41DD7157" w14:textId="77777777" w:rsidR="002A3189" w:rsidRDefault="002A3189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033" w:type="dxa"/>
          </w:tcPr>
          <w:p w14:paraId="6751EB46" w14:textId="77777777" w:rsidR="00BE3352" w:rsidRDefault="00BE3352" w:rsidP="00BE33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Návrh na doplnění metodiky pro </w:t>
            </w:r>
            <w:r w:rsidRPr="00731971">
              <w:rPr>
                <w:szCs w:val="14"/>
              </w:rPr>
              <w:t>Datový standard</w:t>
            </w:r>
            <w:r>
              <w:rPr>
                <w:szCs w:val="14"/>
              </w:rPr>
              <w:t xml:space="preserve">, v rozsahu elementů případně skupin elementů a požadavků na jejich </w:t>
            </w:r>
            <w:r w:rsidRPr="00731971">
              <w:rPr>
                <w:szCs w:val="14"/>
              </w:rPr>
              <w:t>vlastnost</w:t>
            </w:r>
            <w:r>
              <w:rPr>
                <w:szCs w:val="14"/>
              </w:rPr>
              <w:t>i a přesnost tak, aby bylo možné simulovat postup výstavby dle Harmonogramu. IM posléze dle tohoto upravit.</w:t>
            </w:r>
          </w:p>
        </w:tc>
        <w:tc>
          <w:tcPr>
            <w:tcW w:w="1224" w:type="dxa"/>
          </w:tcPr>
          <w:p w14:paraId="4CBBC002" w14:textId="77777777" w:rsidR="002A3189" w:rsidRDefault="00BE3352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14:paraId="7F43BA65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01045FD7" w14:textId="77777777" w:rsidR="00731971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3" w:type="dxa"/>
            <w:vMerge/>
          </w:tcPr>
          <w:p w14:paraId="1FDD6D4F" w14:textId="77777777" w:rsidR="00731971" w:rsidRDefault="00731971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033" w:type="dxa"/>
          </w:tcPr>
          <w:p w14:paraId="0CB73E01" w14:textId="77777777" w:rsidR="00BE3352" w:rsidRDefault="00BE3352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Úprava IM pro DSPS. Optimalizace vlastností a skupin vlastností dle pasportních systémů Objednatele. </w:t>
            </w:r>
          </w:p>
          <w:p w14:paraId="6CD26438" w14:textId="31A08144" w:rsidR="00731971" w:rsidRPr="00731971" w:rsidRDefault="00BE3352" w:rsidP="00A77B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Součástí činnosti Zhotovitele je, ve spolupráci se správci pasportních systémů SŽ, vytvořit optimální sadu vlastností tak</w:t>
            </w:r>
            <w:r w:rsidR="00E605FB">
              <w:rPr>
                <w:szCs w:val="14"/>
              </w:rPr>
              <w:t>,</w:t>
            </w:r>
            <w:r>
              <w:rPr>
                <w:szCs w:val="14"/>
              </w:rPr>
              <w:t xml:space="preserve"> aby bylo možné vytvořit základ DS pro stupeň DSPS</w:t>
            </w:r>
            <w:r w:rsidR="00E605FB">
              <w:rPr>
                <w:szCs w:val="14"/>
              </w:rPr>
              <w:t>, s účelem převodu dat do pasportních systémů pomoví digitálních nástrojů.</w:t>
            </w:r>
            <w:r>
              <w:rPr>
                <w:szCs w:val="14"/>
              </w:rPr>
              <w:t xml:space="preserve"> </w:t>
            </w:r>
          </w:p>
        </w:tc>
        <w:tc>
          <w:tcPr>
            <w:tcW w:w="1224" w:type="dxa"/>
          </w:tcPr>
          <w:p w14:paraId="5E5BB536" w14:textId="77777777" w:rsidR="00731971" w:rsidRDefault="00D17046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A82953" w14:paraId="60F3CB67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6452B677" w14:textId="77777777" w:rsidR="00A82953" w:rsidRDefault="00A8295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3" w:type="dxa"/>
            <w:vMerge/>
          </w:tcPr>
          <w:p w14:paraId="542EE426" w14:textId="77777777" w:rsidR="00A82953" w:rsidRDefault="00A82953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033" w:type="dxa"/>
          </w:tcPr>
          <w:p w14:paraId="25F35561" w14:textId="77777777" w:rsidR="00A82953" w:rsidRPr="00731971" w:rsidRDefault="00A82953" w:rsidP="00A829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t>V případě, že Datový standard nebude možné využít pro určité prvky a konstrukce, s ohledem na charakter stavebních objektů bude navržena jiná jednotná datová struktura pro informační model BIM.</w:t>
            </w:r>
          </w:p>
        </w:tc>
        <w:tc>
          <w:tcPr>
            <w:tcW w:w="1224" w:type="dxa"/>
          </w:tcPr>
          <w:p w14:paraId="031F4056" w14:textId="77777777" w:rsidR="00A82953" w:rsidRDefault="001E6D7C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="00A82953">
              <w:rPr>
                <w:sz w:val="16"/>
                <w:szCs w:val="16"/>
              </w:rPr>
              <w:t>ysoká</w:t>
            </w:r>
          </w:p>
        </w:tc>
      </w:tr>
      <w:tr w:rsidR="009D10C7" w14:paraId="1A0B94BA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03CF160D" w14:textId="77777777" w:rsidR="009D10C7" w:rsidRDefault="009D10C7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3" w:type="dxa"/>
            <w:vMerge/>
          </w:tcPr>
          <w:p w14:paraId="3A8D9CDB" w14:textId="77777777" w:rsidR="009D10C7" w:rsidRDefault="009D10C7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033" w:type="dxa"/>
          </w:tcPr>
          <w:p w14:paraId="65C756DF" w14:textId="56FF7673" w:rsidR="009D10C7" w:rsidRPr="00731971" w:rsidRDefault="00E605FB" w:rsidP="00E605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IM ve stupni DSPS bude provázán s dokladovou částí, která se dokládá pro účel </w:t>
            </w:r>
            <w:r w:rsidR="00603213">
              <w:rPr>
                <w:szCs w:val="14"/>
              </w:rPr>
              <w:t>s</w:t>
            </w:r>
            <w:r>
              <w:rPr>
                <w:szCs w:val="14"/>
              </w:rPr>
              <w:t xml:space="preserve">chválení, uvedení do provozu nebo kolaudace, včetně dokladů o provedených zkouškách, revizích, měření apod. vztahujících se k danému elementu. </w:t>
            </w:r>
          </w:p>
        </w:tc>
        <w:tc>
          <w:tcPr>
            <w:tcW w:w="1224" w:type="dxa"/>
          </w:tcPr>
          <w:p w14:paraId="2B5C96A2" w14:textId="77777777" w:rsidR="009D10C7" w:rsidRDefault="001E6D7C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="009D10C7">
              <w:rPr>
                <w:sz w:val="16"/>
                <w:szCs w:val="16"/>
              </w:rPr>
              <w:t>ysoká</w:t>
            </w:r>
          </w:p>
        </w:tc>
      </w:tr>
      <w:tr w:rsidR="00731971" w14:paraId="32D7F82F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49556F2C" w14:textId="77777777" w:rsidR="00731971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3" w:type="dxa"/>
            <w:vMerge/>
          </w:tcPr>
          <w:p w14:paraId="6D96CF63" w14:textId="77777777" w:rsidR="00731971" w:rsidRDefault="00731971" w:rsidP="002C6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033" w:type="dxa"/>
          </w:tcPr>
          <w:p w14:paraId="4D9EF217" w14:textId="77777777" w:rsidR="00731971" w:rsidRPr="00731971" w:rsidRDefault="00E605FB" w:rsidP="00D170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V rámci </w:t>
            </w:r>
            <w:r w:rsidR="00D17046">
              <w:rPr>
                <w:szCs w:val="14"/>
              </w:rPr>
              <w:t>úprav IM bude vždy provedeno n</w:t>
            </w:r>
            <w:r>
              <w:rPr>
                <w:szCs w:val="14"/>
              </w:rPr>
              <w:t xml:space="preserve">astavení aktivních vazeb mezi textovou a výkresovou částí Díla, včetně aktivních vazeb na dokladovou část, která je součástí Díla.   </w:t>
            </w:r>
          </w:p>
        </w:tc>
        <w:tc>
          <w:tcPr>
            <w:tcW w:w="1224" w:type="dxa"/>
          </w:tcPr>
          <w:p w14:paraId="65BA3033" w14:textId="77777777" w:rsidR="00731971" w:rsidRDefault="001E6D7C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="00731971">
              <w:rPr>
                <w:sz w:val="16"/>
                <w:szCs w:val="16"/>
              </w:rPr>
              <w:t>ysoká</w:t>
            </w:r>
          </w:p>
        </w:tc>
      </w:tr>
      <w:tr w:rsidR="00731971" w14:paraId="7088E6C5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2258ECE1" w14:textId="77777777"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3" w:type="dxa"/>
            <w:vMerge/>
          </w:tcPr>
          <w:p w14:paraId="48844A5B" w14:textId="77777777"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033" w:type="dxa"/>
          </w:tcPr>
          <w:p w14:paraId="16255E00" w14:textId="71E86FEA" w:rsidR="00731971" w:rsidRPr="00731971" w:rsidRDefault="00D17046" w:rsidP="009C7C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Návrh </w:t>
            </w:r>
            <w:r w:rsidR="009C7CB5">
              <w:rPr>
                <w:szCs w:val="14"/>
              </w:rPr>
              <w:t>požadavků na IM pro potřeby využití</w:t>
            </w:r>
            <w:r>
              <w:rPr>
                <w:szCs w:val="14"/>
              </w:rPr>
              <w:t xml:space="preserve"> při navádění strojů v průběhu realizace Díla.</w:t>
            </w:r>
          </w:p>
        </w:tc>
        <w:tc>
          <w:tcPr>
            <w:tcW w:w="1224" w:type="dxa"/>
          </w:tcPr>
          <w:p w14:paraId="3293F0C8" w14:textId="77777777" w:rsidR="00731971" w:rsidRDefault="00D17046" w:rsidP="00D170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  <w:tr w:rsidR="00D17046" w14:paraId="778DD531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4F0A03A9" w14:textId="77777777" w:rsidR="00D17046" w:rsidRPr="007C5A8F" w:rsidRDefault="00D17046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3" w:type="dxa"/>
            <w:vMerge/>
          </w:tcPr>
          <w:p w14:paraId="4E3B3A0B" w14:textId="77777777" w:rsidR="00D17046" w:rsidRPr="007C5A8F" w:rsidRDefault="00D17046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033" w:type="dxa"/>
          </w:tcPr>
          <w:p w14:paraId="512E950E" w14:textId="77777777" w:rsidR="00D17046" w:rsidRPr="00731971" w:rsidRDefault="00D17046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Vizualizace rozhodujících objektů Díla s využitím fotogrammetrie.</w:t>
            </w:r>
          </w:p>
        </w:tc>
        <w:tc>
          <w:tcPr>
            <w:tcW w:w="1224" w:type="dxa"/>
          </w:tcPr>
          <w:p w14:paraId="03192ADB" w14:textId="77777777" w:rsidR="00D17046" w:rsidRDefault="00D17046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D17046" w14:paraId="22E967E8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1738BD81" w14:textId="77777777" w:rsidR="00D17046" w:rsidRPr="007C5A8F" w:rsidRDefault="00D17046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3" w:type="dxa"/>
            <w:vMerge/>
          </w:tcPr>
          <w:p w14:paraId="76CABC47" w14:textId="77777777" w:rsidR="00D17046" w:rsidRPr="007C5A8F" w:rsidRDefault="00D17046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033" w:type="dxa"/>
          </w:tcPr>
          <w:p w14:paraId="5AA5D565" w14:textId="77777777" w:rsidR="00D17046" w:rsidRPr="00731971" w:rsidRDefault="00D17046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Simulace ve virtuální realitě a rozšířené realitě.</w:t>
            </w:r>
          </w:p>
        </w:tc>
        <w:tc>
          <w:tcPr>
            <w:tcW w:w="1224" w:type="dxa"/>
          </w:tcPr>
          <w:p w14:paraId="26F86939" w14:textId="77777777" w:rsidR="00D17046" w:rsidRDefault="00D17046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  <w:tr w:rsidR="008450FD" w14:paraId="4853E78B" w14:textId="77777777" w:rsidTr="0095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14:paraId="6F43EB99" w14:textId="77777777" w:rsidR="008450FD" w:rsidRPr="007C5A8F" w:rsidRDefault="008450FD" w:rsidP="002624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933" w:type="dxa"/>
          </w:tcPr>
          <w:p w14:paraId="1BB22EE4" w14:textId="77777777" w:rsidR="008450FD" w:rsidRPr="007C5A8F" w:rsidRDefault="008450FD" w:rsidP="002624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Vyhodnocení využití Metodik</w:t>
            </w:r>
          </w:p>
        </w:tc>
        <w:tc>
          <w:tcPr>
            <w:tcW w:w="5033" w:type="dxa"/>
          </w:tcPr>
          <w:p w14:paraId="1DBDA04B" w14:textId="6CD0F32C" w:rsidR="008450FD" w:rsidRPr="00731971" w:rsidDel="00AD354B" w:rsidRDefault="008450FD" w:rsidP="000B0DE4">
            <w:pPr>
              <w:spacing w:before="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2" w:author="Salavová Mariana, Ing." w:date="2020-09-22T09:38:00Z"/>
                <w:szCs w:val="14"/>
              </w:rPr>
            </w:pPr>
            <w:r w:rsidRPr="00731971">
              <w:rPr>
                <w:szCs w:val="14"/>
              </w:rPr>
              <w:t xml:space="preserve">Vyhodnocení využití níže uvedených metodik dle systému kritérií viz ZTP. </w:t>
            </w:r>
          </w:p>
          <w:p w14:paraId="0EBB3152" w14:textId="5772060D" w:rsidR="008450FD" w:rsidRPr="00731971" w:rsidRDefault="008450FD" w:rsidP="000B0DE4">
            <w:pPr>
              <w:spacing w:before="8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del w:id="23" w:author="Salavová Mariana, Ing." w:date="2020-09-22T09:38:00Z">
              <w:r w:rsidRPr="00731971" w:rsidDel="00AD354B">
                <w:rPr>
                  <w:szCs w:val="14"/>
                </w:rPr>
                <w:delText>M</w:delText>
              </w:r>
            </w:del>
            <w:ins w:id="24" w:author="Salavová Mariana, Ing." w:date="2020-09-22T09:38:00Z">
              <w:r w:rsidR="00AD354B">
                <w:rPr>
                  <w:szCs w:val="14"/>
                </w:rPr>
                <w:t>M</w:t>
              </w:r>
            </w:ins>
            <w:r w:rsidRPr="00731971">
              <w:rPr>
                <w:szCs w:val="14"/>
              </w:rPr>
              <w:t>etodiky:</w:t>
            </w:r>
          </w:p>
          <w:p w14:paraId="3E5FC29F" w14:textId="77777777" w:rsidR="008450FD" w:rsidRPr="00731971" w:rsidRDefault="008450FD" w:rsidP="000B0DE4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Předpis pro informační modelování staveb (BIM) pro stavby dopravní infrastruktury - Datový standard pro PDSP včetně příloh - prozatímní verze (září 2019), včetně všech příloh.</w:t>
            </w:r>
          </w:p>
          <w:p w14:paraId="7ABA3190" w14:textId="77777777" w:rsidR="008450FD" w:rsidRPr="00731971" w:rsidRDefault="008450FD" w:rsidP="000B0DE4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BEP – </w:t>
            </w:r>
            <w:proofErr w:type="spellStart"/>
            <w:r w:rsidRPr="00731971">
              <w:rPr>
                <w:szCs w:val="14"/>
              </w:rPr>
              <w:t>Bim</w:t>
            </w:r>
            <w:proofErr w:type="spellEnd"/>
            <w:r w:rsidRPr="00731971">
              <w:rPr>
                <w:szCs w:val="14"/>
              </w:rPr>
              <w:t xml:space="preserve"> </w:t>
            </w:r>
            <w:proofErr w:type="spellStart"/>
            <w:r w:rsidRPr="00731971">
              <w:rPr>
                <w:szCs w:val="14"/>
              </w:rPr>
              <w:t>Execution</w:t>
            </w:r>
            <w:proofErr w:type="spellEnd"/>
            <w:r w:rsidRPr="00731971">
              <w:rPr>
                <w:szCs w:val="14"/>
              </w:rPr>
              <w:t xml:space="preserve"> </w:t>
            </w:r>
            <w:proofErr w:type="spellStart"/>
            <w:r w:rsidRPr="00731971">
              <w:rPr>
                <w:szCs w:val="14"/>
              </w:rPr>
              <w:t>Plan</w:t>
            </w:r>
            <w:proofErr w:type="spellEnd"/>
          </w:p>
          <w:p w14:paraId="540C5F6A" w14:textId="77777777" w:rsidR="008450FD" w:rsidRPr="00731971" w:rsidRDefault="008450FD" w:rsidP="000B0DE4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POŽADAVKY NA PLÁN REALIZACE BIM (BEP - BIM </w:t>
            </w:r>
            <w:proofErr w:type="spellStart"/>
            <w:r w:rsidRPr="00731971">
              <w:rPr>
                <w:szCs w:val="14"/>
              </w:rPr>
              <w:t>Execution</w:t>
            </w:r>
            <w:proofErr w:type="spellEnd"/>
            <w:r w:rsidRPr="00731971">
              <w:rPr>
                <w:szCs w:val="14"/>
              </w:rPr>
              <w:t xml:space="preserve"> </w:t>
            </w:r>
            <w:proofErr w:type="spellStart"/>
            <w:r w:rsidRPr="00731971">
              <w:rPr>
                <w:szCs w:val="14"/>
              </w:rPr>
              <w:t>Plan</w:t>
            </w:r>
            <w:proofErr w:type="spellEnd"/>
            <w:r w:rsidRPr="00731971">
              <w:rPr>
                <w:szCs w:val="14"/>
              </w:rPr>
              <w:t>) PRO DOPRAVNÍ INFRASTRUKTURU – Koncept (září 2019 – prozatímní verze)</w:t>
            </w:r>
          </w:p>
          <w:p w14:paraId="79B55A51" w14:textId="77777777" w:rsidR="008450FD" w:rsidRPr="00731971" w:rsidRDefault="008450FD" w:rsidP="000B0DE4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METODIKA pro výběr společného datového prostředí (CDE) - prozatímní verze (září 2019),</w:t>
            </w:r>
          </w:p>
        </w:tc>
        <w:tc>
          <w:tcPr>
            <w:tcW w:w="1224" w:type="dxa"/>
          </w:tcPr>
          <w:p w14:paraId="3D56DC72" w14:textId="77777777" w:rsidR="008450FD" w:rsidRDefault="008450FD" w:rsidP="002624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</w:tbl>
    <w:p w14:paraId="55E68913" w14:textId="77777777" w:rsidR="00B67C4E" w:rsidRDefault="00B67C4E" w:rsidP="00D949F2">
      <w:pPr>
        <w:rPr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4648"/>
        <w:gridCol w:w="1224"/>
      </w:tblGrid>
      <w:tr w:rsidR="009C00E8" w:rsidRPr="001A4F68" w14:paraId="6C385AEC" w14:textId="77777777" w:rsidTr="009C00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14:paraId="082585FB" w14:textId="77777777" w:rsidR="009C00E8" w:rsidRPr="001A4F68" w:rsidRDefault="009C00E8" w:rsidP="004403D4">
            <w:pPr>
              <w:jc w:val="center"/>
              <w:rPr>
                <w:sz w:val="18"/>
              </w:rPr>
            </w:pPr>
            <w:r w:rsidRPr="001A4F68">
              <w:rPr>
                <w:sz w:val="18"/>
              </w:rPr>
              <w:t>Cíl</w:t>
            </w:r>
          </w:p>
        </w:tc>
        <w:tc>
          <w:tcPr>
            <w:tcW w:w="2318" w:type="dxa"/>
          </w:tcPr>
          <w:p w14:paraId="2291AD20" w14:textId="77777777" w:rsidR="009C00E8" w:rsidRPr="001A4F68" w:rsidRDefault="009C00E8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</w:t>
            </w:r>
            <w:r w:rsidRPr="001A4F68">
              <w:rPr>
                <w:sz w:val="18"/>
              </w:rPr>
              <w:t xml:space="preserve"> cíle</w:t>
            </w:r>
          </w:p>
        </w:tc>
        <w:tc>
          <w:tcPr>
            <w:tcW w:w="4648" w:type="dxa"/>
          </w:tcPr>
          <w:p w14:paraId="49AB6E47" w14:textId="77777777" w:rsidR="009C00E8" w:rsidRPr="001A4F68" w:rsidRDefault="009C00E8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040F">
              <w:rPr>
                <w:sz w:val="18"/>
              </w:rPr>
              <w:t>Popis cíle</w:t>
            </w:r>
            <w:r>
              <w:rPr>
                <w:sz w:val="18"/>
              </w:rPr>
              <w:t>/užití</w:t>
            </w:r>
          </w:p>
        </w:tc>
        <w:tc>
          <w:tcPr>
            <w:tcW w:w="1224" w:type="dxa"/>
          </w:tcPr>
          <w:p w14:paraId="50B288D6" w14:textId="77777777" w:rsidR="009C00E8" w:rsidRPr="001A4F68" w:rsidRDefault="009C00E8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4F68">
              <w:rPr>
                <w:sz w:val="18"/>
              </w:rPr>
              <w:t>Priorita</w:t>
            </w:r>
          </w:p>
        </w:tc>
      </w:tr>
      <w:tr w:rsidR="008450FD" w14:paraId="464E5EC7" w14:textId="77777777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14:paraId="49050020" w14:textId="77777777" w:rsidR="008450FD" w:rsidRPr="007C5A8F" w:rsidRDefault="008450FD" w:rsidP="004403D4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br w:type="page"/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318" w:type="dxa"/>
            <w:vMerge w:val="restart"/>
          </w:tcPr>
          <w:p w14:paraId="5FE2B725" w14:textId="77777777" w:rsidR="008450FD" w:rsidRPr="007C5A8F" w:rsidRDefault="008450FD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požadavky</w:t>
            </w:r>
          </w:p>
        </w:tc>
        <w:tc>
          <w:tcPr>
            <w:tcW w:w="4648" w:type="dxa"/>
          </w:tcPr>
          <w:p w14:paraId="1798F962" w14:textId="77777777" w:rsidR="008450FD" w:rsidRPr="00814178" w:rsidRDefault="008450FD" w:rsidP="00773F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Doplnění matice odpovědnosti pro funkce členu týmu Zhotovitele do dokumentu BEP, a to dle požadavků na odpovědnost a náplň činnosti jednotlivých členů stanovených Smlouvou. </w:t>
            </w:r>
          </w:p>
        </w:tc>
        <w:tc>
          <w:tcPr>
            <w:tcW w:w="1224" w:type="dxa"/>
          </w:tcPr>
          <w:p w14:paraId="62A3F081" w14:textId="77777777" w:rsidR="008450FD" w:rsidRDefault="008450FD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8450FD" w14:paraId="5C36F47F" w14:textId="77777777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4796D0EF" w14:textId="77777777" w:rsidR="008450FD" w:rsidRDefault="008450FD" w:rsidP="004403D4">
            <w:pPr>
              <w:jc w:val="center"/>
            </w:pPr>
          </w:p>
        </w:tc>
        <w:tc>
          <w:tcPr>
            <w:tcW w:w="2318" w:type="dxa"/>
            <w:vMerge/>
          </w:tcPr>
          <w:p w14:paraId="7FDA3617" w14:textId="77777777" w:rsidR="008450FD" w:rsidRDefault="008450FD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715A0551" w14:textId="77777777" w:rsidR="008450FD" w:rsidRDefault="008450FD" w:rsidP="004411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Návrh optimální mapy schvalovací</w:t>
            </w:r>
            <w:r w:rsidR="004411E4">
              <w:rPr>
                <w:szCs w:val="14"/>
              </w:rPr>
              <w:t>c</w:t>
            </w:r>
            <w:r>
              <w:rPr>
                <w:szCs w:val="14"/>
              </w:rPr>
              <w:t>h proces</w:t>
            </w:r>
            <w:r w:rsidR="004411E4">
              <w:rPr>
                <w:szCs w:val="14"/>
              </w:rPr>
              <w:t>ů</w:t>
            </w:r>
            <w:r>
              <w:rPr>
                <w:szCs w:val="14"/>
              </w:rPr>
              <w:t xml:space="preserve"> pro připomínkování dokumentací a změnových řízení ve stupni realizace ve vazbě na CDE a interní legislativu Objednatele. Mapa Schvalovacích procesů musí odpovídat matici odpovědnosti</w:t>
            </w:r>
            <w:r w:rsidR="004411E4">
              <w:rPr>
                <w:szCs w:val="14"/>
              </w:rPr>
              <w:t>,</w:t>
            </w:r>
            <w:r>
              <w:rPr>
                <w:szCs w:val="14"/>
              </w:rPr>
              <w:t xml:space="preserve"> jak na straně Objednatele, tak na straně Zhotovitele. </w:t>
            </w:r>
          </w:p>
        </w:tc>
        <w:tc>
          <w:tcPr>
            <w:tcW w:w="1224" w:type="dxa"/>
          </w:tcPr>
          <w:p w14:paraId="258AE319" w14:textId="77777777" w:rsidR="008450FD" w:rsidRDefault="008450FD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8450FD" w14:paraId="601EFBD9" w14:textId="77777777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434E91BD" w14:textId="77777777" w:rsidR="008450FD" w:rsidRDefault="008450FD" w:rsidP="004403D4">
            <w:pPr>
              <w:jc w:val="center"/>
            </w:pPr>
          </w:p>
        </w:tc>
        <w:tc>
          <w:tcPr>
            <w:tcW w:w="2318" w:type="dxa"/>
            <w:vMerge/>
          </w:tcPr>
          <w:p w14:paraId="3839E530" w14:textId="77777777" w:rsidR="008450FD" w:rsidRDefault="008450FD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201A4100" w14:textId="7749EB88" w:rsidR="008450FD" w:rsidRDefault="008450FD" w:rsidP="00BA02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14"/>
              </w:rPr>
            </w:pPr>
            <w:r>
              <w:t xml:space="preserve">Návrh grafické </w:t>
            </w:r>
            <w:r w:rsidR="00E63058">
              <w:t xml:space="preserve">úrovně </w:t>
            </w:r>
            <w:r>
              <w:t xml:space="preserve">podrobnosti </w:t>
            </w:r>
            <w:r w:rsidRPr="00D969FD">
              <w:rPr>
                <w:color w:val="000000" w:themeColor="text1"/>
                <w:szCs w:val="14"/>
              </w:rPr>
              <w:t>typových prvků</w:t>
            </w:r>
            <w:r>
              <w:rPr>
                <w:color w:val="000000" w:themeColor="text1"/>
                <w:szCs w:val="14"/>
              </w:rPr>
              <w:t xml:space="preserve"> pro </w:t>
            </w:r>
            <w:r w:rsidR="009C7CB5">
              <w:rPr>
                <w:color w:val="000000" w:themeColor="text1"/>
                <w:szCs w:val="14"/>
              </w:rPr>
              <w:t>LOG 350</w:t>
            </w:r>
            <w:r>
              <w:rPr>
                <w:color w:val="000000" w:themeColor="text1"/>
                <w:szCs w:val="14"/>
              </w:rPr>
              <w:t xml:space="preserve"> v rozsahu prezentační grafické podoby a krátkého popisu pro typové elementy se vyskytujících se v Informačním modelu BIM (viz příklad uvedený pod tabulkou). </w:t>
            </w:r>
          </w:p>
          <w:p w14:paraId="2A3C5952" w14:textId="7B8EEE47" w:rsidR="008450FD" w:rsidRDefault="008450FD" w:rsidP="00BA0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14"/>
              </w:rPr>
            </w:pPr>
            <w:r>
              <w:rPr>
                <w:color w:val="000000" w:themeColor="text1"/>
                <w:szCs w:val="14"/>
              </w:rPr>
              <w:t>Odevzdání n</w:t>
            </w:r>
            <w:r>
              <w:t xml:space="preserve">ávrhu grafické podrobnosti </w:t>
            </w:r>
            <w:r w:rsidRPr="00D969FD">
              <w:rPr>
                <w:color w:val="000000" w:themeColor="text1"/>
                <w:szCs w:val="14"/>
              </w:rPr>
              <w:t>typových prvků</w:t>
            </w:r>
            <w:r>
              <w:rPr>
                <w:color w:val="000000" w:themeColor="text1"/>
                <w:szCs w:val="14"/>
              </w:rPr>
              <w:t xml:space="preserve"> pro </w:t>
            </w:r>
            <w:r w:rsidR="009C7CB5">
              <w:rPr>
                <w:color w:val="000000" w:themeColor="text1"/>
                <w:szCs w:val="14"/>
              </w:rPr>
              <w:t xml:space="preserve">LOG 350 </w:t>
            </w:r>
            <w:r>
              <w:rPr>
                <w:color w:val="000000" w:themeColor="text1"/>
                <w:szCs w:val="14"/>
              </w:rPr>
              <w:t>proběhne v tabulkovém procesoru.</w:t>
            </w:r>
            <w:r w:rsidR="007D3BD1">
              <w:rPr>
                <w:color w:val="000000" w:themeColor="text1"/>
                <w:szCs w:val="14"/>
              </w:rPr>
              <w:t xml:space="preserve"> Objednatel nebude vyžadovat ty typové prvky, které se ve stavbě nenachází.</w:t>
            </w:r>
          </w:p>
          <w:p w14:paraId="683B5ABB" w14:textId="77777777" w:rsidR="00862173" w:rsidRPr="00E63058" w:rsidRDefault="00862173" w:rsidP="008621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63058">
              <w:rPr>
                <w:i/>
                <w:sz w:val="16"/>
              </w:rPr>
              <w:t>Příklad podoby</w:t>
            </w:r>
            <w:r w:rsidRPr="00E63058">
              <w:rPr>
                <w:i/>
                <w:sz w:val="12"/>
              </w:rPr>
              <w:t xml:space="preserve"> </w:t>
            </w:r>
            <w:r w:rsidRPr="00E63058">
              <w:rPr>
                <w:i/>
                <w:sz w:val="16"/>
              </w:rPr>
              <w:t>návrhu</w:t>
            </w:r>
            <w:r w:rsidRPr="00E63058">
              <w:rPr>
                <w:i/>
                <w:sz w:val="12"/>
              </w:rPr>
              <w:t>:</w:t>
            </w:r>
          </w:p>
          <w:tbl>
            <w:tblPr>
              <w:tblStyle w:val="Mkatabulky"/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3340"/>
            </w:tblGrid>
            <w:tr w:rsidR="00862173" w:rsidRPr="001A4F68" w14:paraId="59F515E8" w14:textId="77777777" w:rsidTr="003B385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tl2br w:val="none" w:sz="0" w:space="0" w:color="auto"/>
                    <w:tr2bl w:val="none" w:sz="0" w:space="0" w:color="auto"/>
                  </w:tcBorders>
                </w:tcPr>
                <w:p w14:paraId="48149DC3" w14:textId="1FCA4DD0" w:rsidR="00862173" w:rsidRPr="00BC32A4" w:rsidRDefault="00862173" w:rsidP="009C7CB5">
                  <w:pPr>
                    <w:rPr>
                      <w:b/>
                      <w:sz w:val="18"/>
                    </w:rPr>
                  </w:pPr>
                  <w:r w:rsidRPr="00BC32A4">
                    <w:rPr>
                      <w:b/>
                      <w:sz w:val="18"/>
                    </w:rPr>
                    <w:t>Stupeň dokumentace:</w:t>
                  </w:r>
                  <w:r w:rsidRPr="00BC32A4">
                    <w:rPr>
                      <w:b/>
                      <w:sz w:val="18"/>
                    </w:rPr>
                    <w:br/>
                  </w:r>
                  <w:r w:rsidR="00C00324">
                    <w:rPr>
                      <w:b/>
                      <w:sz w:val="18"/>
                    </w:rPr>
                    <w:t xml:space="preserve">LOG 350 </w:t>
                  </w:r>
                </w:p>
              </w:tc>
            </w:tr>
            <w:tr w:rsidR="00862173" w:rsidRPr="001A4F68" w14:paraId="4E5AE4E9" w14:textId="77777777" w:rsidTr="003B385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</w:tcPr>
                <w:p w14:paraId="2A565DD8" w14:textId="77777777" w:rsidR="00862173" w:rsidRPr="00BC32A4" w:rsidRDefault="00862173" w:rsidP="003B385F">
                  <w:pPr>
                    <w:rPr>
                      <w:b/>
                    </w:rPr>
                  </w:pPr>
                  <w:r w:rsidRPr="00BC32A4">
                    <w:rPr>
                      <w:b/>
                      <w:sz w:val="18"/>
                    </w:rPr>
                    <w:t>Schodiště</w:t>
                  </w:r>
                </w:p>
              </w:tc>
            </w:tr>
            <w:tr w:rsidR="00862173" w:rsidRPr="007C5A8F" w14:paraId="4DF22257" w14:textId="77777777" w:rsidTr="003B385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</w:tcPr>
                <w:p w14:paraId="100C9664" w14:textId="77777777" w:rsidR="00862173" w:rsidRPr="007C5A8F" w:rsidRDefault="00862173" w:rsidP="003B385F">
                  <w:pPr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lang w:eastAsia="cs-CZ"/>
                    </w:rPr>
                    <w:drawing>
                      <wp:inline distT="0" distB="0" distL="0" distR="0" wp14:anchorId="5F987D20" wp14:editId="78052803">
                        <wp:extent cx="1566153" cy="1747705"/>
                        <wp:effectExtent l="0" t="0" r="0" b="5080"/>
                        <wp:docPr id="1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 rotWithShape="1">
                                <a:blip r:embed="rId12"/>
                                <a:srcRect l="53805" t="34532" r="19914" b="133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569667" cy="17516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62173" w:rsidRPr="007C5A8F" w14:paraId="1F685059" w14:textId="77777777" w:rsidTr="003B385F">
              <w:trPr>
                <w:trHeight w:val="31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vMerge w:val="restart"/>
                </w:tcPr>
                <w:p w14:paraId="5D1C3D4B" w14:textId="77777777" w:rsidR="00862173" w:rsidRPr="007C5A8F" w:rsidRDefault="00862173" w:rsidP="003B385F">
                  <w:pPr>
                    <w:jc w:val="center"/>
                    <w:rPr>
                      <w:sz w:val="16"/>
                      <w:szCs w:val="16"/>
                    </w:rPr>
                  </w:pPr>
                  <w:r w:rsidRPr="00BC32A4">
                    <w:rPr>
                      <w:sz w:val="18"/>
                      <w:szCs w:val="16"/>
                    </w:rPr>
                    <w:t>Schodiště je modelováno s přesnými rozměry stupňů, podest včetně povrchových úprav, otvorů a doplňkových konstrukcí (zábradlí).</w:t>
                  </w:r>
                </w:p>
              </w:tc>
            </w:tr>
            <w:tr w:rsidR="00862173" w14:paraId="2E18DE6C" w14:textId="77777777" w:rsidTr="003B385F">
              <w:trPr>
                <w:trHeight w:val="31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vMerge/>
                </w:tcPr>
                <w:p w14:paraId="7FDF2199" w14:textId="77777777" w:rsidR="00862173" w:rsidRDefault="00862173" w:rsidP="003B385F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19A82F" w14:textId="77777777" w:rsidR="00862173" w:rsidRPr="00814178" w:rsidRDefault="00E63058" w:rsidP="00BA0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Detailně viz kap. 3.3</w:t>
            </w:r>
          </w:p>
        </w:tc>
        <w:tc>
          <w:tcPr>
            <w:tcW w:w="1224" w:type="dxa"/>
          </w:tcPr>
          <w:p w14:paraId="7255C978" w14:textId="77777777" w:rsidR="008450FD" w:rsidRDefault="008450FD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8450FD" w14:paraId="468894E2" w14:textId="77777777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1FB0AC65" w14:textId="77777777" w:rsidR="008450FD" w:rsidRDefault="008450FD" w:rsidP="004403D4">
            <w:pPr>
              <w:jc w:val="center"/>
            </w:pPr>
          </w:p>
        </w:tc>
        <w:tc>
          <w:tcPr>
            <w:tcW w:w="2318" w:type="dxa"/>
            <w:vMerge/>
          </w:tcPr>
          <w:p w14:paraId="57D25C22" w14:textId="77777777" w:rsidR="008450FD" w:rsidRDefault="008450FD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3C255C18" w14:textId="77777777" w:rsidR="008450FD" w:rsidRDefault="008450FD" w:rsidP="00D5645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Návrh sektorové (podrobnější) úrovně klasifikačního systému CCI, a to na úrovni typových skupin elementů/elementů, konstrukcí s přímou vazbou na železniční infrastrukturu, která je ve správě SŽ. Dokument bude zpracován v tabulkovém procesoru ve formě filtrovatelných dat. </w:t>
            </w:r>
          </w:p>
          <w:p w14:paraId="0A83548E" w14:textId="77777777" w:rsidR="008450FD" w:rsidRDefault="008450FD" w:rsidP="005854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Návrh bude ze strany Zhotovitele projednán a odsouhlasen na výrobní poradě za účasti </w:t>
            </w:r>
            <w:r w:rsidRPr="0058544B">
              <w:t>Konzultanta BIM. Objednatel předpokládá minimálně dvě pracovní jednání a</w:t>
            </w:r>
            <w:r w:rsidR="0058544B" w:rsidRPr="0058544B">
              <w:t xml:space="preserve"> </w:t>
            </w:r>
            <w:r w:rsidRPr="0058544B">
              <w:t>závěrečné jednání před odevzdáním dokumentace skutečného provedení stavby.</w:t>
            </w:r>
            <w:r>
              <w:t xml:space="preserve">  </w:t>
            </w:r>
          </w:p>
          <w:p w14:paraId="1A9B5AE2" w14:textId="2289D191" w:rsidR="005144BB" w:rsidRDefault="005144BB" w:rsidP="005144B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14"/>
              </w:rPr>
            </w:pPr>
            <w:r>
              <w:rPr>
                <w:color w:val="000000" w:themeColor="text1"/>
                <w:szCs w:val="14"/>
              </w:rPr>
              <w:t>IM bude dostupný v datově neutrálním formátu IFC ve verzi, kterou si s ohledem na požadavky Objednavatele určí Zhotovitel.</w:t>
            </w:r>
          </w:p>
          <w:p w14:paraId="004AD319" w14:textId="54FA5808" w:rsidR="005144BB" w:rsidRDefault="005144BB" w:rsidP="005144B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  <w:szCs w:val="14"/>
              </w:rPr>
              <w:t>Důraz bude kladen na správné "</w:t>
            </w:r>
            <w:proofErr w:type="spellStart"/>
            <w:r>
              <w:rPr>
                <w:color w:val="000000" w:themeColor="text1"/>
                <w:szCs w:val="14"/>
              </w:rPr>
              <w:t>namapování</w:t>
            </w:r>
            <w:proofErr w:type="spellEnd"/>
            <w:r>
              <w:rPr>
                <w:color w:val="000000" w:themeColor="text1"/>
                <w:szCs w:val="14"/>
              </w:rPr>
              <w:t xml:space="preserve">" převodu dat z nativního do IFC formátu. </w:t>
            </w:r>
            <w:r w:rsidRPr="006174FA">
              <w:rPr>
                <w:szCs w:val="14"/>
              </w:rPr>
              <w:t>Každá sku</w:t>
            </w:r>
            <w:r>
              <w:rPr>
                <w:szCs w:val="14"/>
              </w:rPr>
              <w:t>pina vlastností bude mít svoji "</w:t>
            </w:r>
            <w:r w:rsidRPr="006174FA">
              <w:rPr>
                <w:szCs w:val="14"/>
              </w:rPr>
              <w:t>záložku</w:t>
            </w:r>
            <w:r>
              <w:rPr>
                <w:szCs w:val="14"/>
              </w:rPr>
              <w:t>"</w:t>
            </w:r>
            <w:r w:rsidRPr="006174FA">
              <w:rPr>
                <w:szCs w:val="14"/>
              </w:rPr>
              <w:t xml:space="preserve"> pří</w:t>
            </w:r>
            <w:r>
              <w:rPr>
                <w:szCs w:val="14"/>
              </w:rPr>
              <w:t>stupnou ve vlastnostech elementu</w:t>
            </w:r>
            <w:r w:rsidRPr="006174FA">
              <w:rPr>
                <w:szCs w:val="14"/>
              </w:rPr>
              <w:t>.</w:t>
            </w:r>
          </w:p>
        </w:tc>
        <w:tc>
          <w:tcPr>
            <w:tcW w:w="1224" w:type="dxa"/>
          </w:tcPr>
          <w:p w14:paraId="51911968" w14:textId="77777777" w:rsidR="008450FD" w:rsidRDefault="008450FD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8450FD" w14:paraId="473EF9E6" w14:textId="77777777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14:paraId="00C46BC3" w14:textId="77777777" w:rsidR="008450FD" w:rsidRPr="007C5A8F" w:rsidRDefault="008450FD" w:rsidP="00440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318" w:type="dxa"/>
            <w:vMerge w:val="restart"/>
          </w:tcPr>
          <w:p w14:paraId="0A66BA29" w14:textId="77777777" w:rsidR="008450FD" w:rsidRPr="007C5A8F" w:rsidRDefault="008450FD" w:rsidP="00174C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Náklad</w:t>
            </w:r>
            <w:r w:rsidR="00174C5E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 xml:space="preserve"> stavby v rámci </w:t>
            </w:r>
            <w:r>
              <w:rPr>
                <w:sz w:val="16"/>
                <w:szCs w:val="16"/>
              </w:rPr>
              <w:lastRenderedPageBreak/>
              <w:t>Informačního modelu</w:t>
            </w:r>
            <w:r w:rsidRPr="007C5A8F">
              <w:rPr>
                <w:sz w:val="16"/>
                <w:szCs w:val="16"/>
              </w:rPr>
              <w:t xml:space="preserve"> – 5D</w:t>
            </w:r>
          </w:p>
        </w:tc>
        <w:tc>
          <w:tcPr>
            <w:tcW w:w="4648" w:type="dxa"/>
          </w:tcPr>
          <w:p w14:paraId="220071B7" w14:textId="77777777" w:rsidR="008450FD" w:rsidRPr="000A3BC2" w:rsidRDefault="008450FD" w:rsidP="005854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>
              <w:rPr>
                <w:szCs w:val="14"/>
              </w:rPr>
              <w:lastRenderedPageBreak/>
              <w:t xml:space="preserve">Prověření využití IM </w:t>
            </w:r>
            <w:r w:rsidR="0058544B">
              <w:rPr>
                <w:szCs w:val="14"/>
              </w:rPr>
              <w:t>ke</w:t>
            </w:r>
            <w:r>
              <w:rPr>
                <w:szCs w:val="14"/>
              </w:rPr>
              <w:t xml:space="preserve"> kontrol</w:t>
            </w:r>
            <w:r w:rsidR="0058544B">
              <w:rPr>
                <w:szCs w:val="14"/>
              </w:rPr>
              <w:t>e</w:t>
            </w:r>
            <w:r>
              <w:rPr>
                <w:szCs w:val="14"/>
              </w:rPr>
              <w:t xml:space="preserve"> výkazu množství materiálu </w:t>
            </w:r>
            <w:r w:rsidR="0058544B">
              <w:rPr>
                <w:szCs w:val="14"/>
              </w:rPr>
              <w:lastRenderedPageBreak/>
              <w:t>uvedených v</w:t>
            </w:r>
            <w:r>
              <w:rPr>
                <w:szCs w:val="14"/>
              </w:rPr>
              <w:t xml:space="preserve"> soupis</w:t>
            </w:r>
            <w:r w:rsidR="0058544B">
              <w:rPr>
                <w:szCs w:val="14"/>
              </w:rPr>
              <w:t>ech</w:t>
            </w:r>
            <w:r>
              <w:rPr>
                <w:szCs w:val="14"/>
              </w:rPr>
              <w:t xml:space="preserve"> prací. </w:t>
            </w:r>
          </w:p>
        </w:tc>
        <w:tc>
          <w:tcPr>
            <w:tcW w:w="1224" w:type="dxa"/>
          </w:tcPr>
          <w:p w14:paraId="06174F04" w14:textId="77777777" w:rsidR="008450FD" w:rsidRDefault="008450FD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</w:rPr>
              <w:lastRenderedPageBreak/>
              <w:t>střední</w:t>
            </w:r>
          </w:p>
        </w:tc>
      </w:tr>
      <w:tr w:rsidR="008450FD" w14:paraId="72977A45" w14:textId="77777777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5605B98B" w14:textId="77777777" w:rsidR="008450FD" w:rsidRDefault="008450FD" w:rsidP="00440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34ABE882" w14:textId="77777777" w:rsidR="008450FD" w:rsidRPr="007C5A8F" w:rsidRDefault="008450FD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420382FE" w14:textId="77777777" w:rsidR="008450FD" w:rsidRDefault="008450FD" w:rsidP="00FD46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Vytvoření aktivních vazeb </w:t>
            </w:r>
            <w:r w:rsidR="00FD4675">
              <w:rPr>
                <w:szCs w:val="14"/>
              </w:rPr>
              <w:t>s</w:t>
            </w:r>
            <w:r>
              <w:rPr>
                <w:szCs w:val="14"/>
              </w:rPr>
              <w:t xml:space="preserve">oupisu prací na IM v rozsahu výkazu množství. </w:t>
            </w:r>
          </w:p>
        </w:tc>
        <w:tc>
          <w:tcPr>
            <w:tcW w:w="1224" w:type="dxa"/>
          </w:tcPr>
          <w:p w14:paraId="1BC513DB" w14:textId="77777777" w:rsidR="008450FD" w:rsidRDefault="008450FD" w:rsidP="00DB5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nízká</w:t>
            </w:r>
          </w:p>
        </w:tc>
      </w:tr>
    </w:tbl>
    <w:p w14:paraId="39749C2B" w14:textId="77777777" w:rsidR="00462ED1" w:rsidRDefault="00462ED1" w:rsidP="00AD354B">
      <w:pPr>
        <w:pStyle w:val="Nadpis2-2"/>
        <w:numPr>
          <w:ilvl w:val="0"/>
          <w:numId w:val="0"/>
        </w:numPr>
        <w:ind w:left="737"/>
      </w:pPr>
    </w:p>
    <w:p w14:paraId="4997E64D" w14:textId="77777777" w:rsidR="00E63058" w:rsidRDefault="00E63058" w:rsidP="00E63058">
      <w:pPr>
        <w:pStyle w:val="Nadpis2-2"/>
      </w:pPr>
      <w:bookmarkStart w:id="25" w:name="_Toc51660009"/>
      <w:r w:rsidRPr="00E63058">
        <w:t>Grafická úroveň detailu</w:t>
      </w:r>
      <w:bookmarkEnd w:id="25"/>
    </w:p>
    <w:p w14:paraId="636AF927" w14:textId="77777777" w:rsidR="00E63058" w:rsidRDefault="00E63058" w:rsidP="00AA7E85">
      <w:pPr>
        <w:jc w:val="both"/>
      </w:pPr>
      <w:r>
        <w:t>Pokud není určeno jinak, úroveň podrobnosti prvků 3D modelu by měla být přibližně taková, aby 2D výstupy přímo generované z modelu odpovídaly normovým požadavkům na jejich způsob zobrazení ve výkresové dokumentaci příslušného stupně.</w:t>
      </w:r>
    </w:p>
    <w:p w14:paraId="19E53D90" w14:textId="77777777" w:rsidR="008B2B0B" w:rsidRDefault="008B2B0B" w:rsidP="008B2B0B">
      <w:pPr>
        <w:jc w:val="both"/>
      </w:pPr>
      <w:r>
        <w:t>Grafická podrobnost objektů, které nemají fyzickou hmotu, kterými jsou například místnosti, prostory nebo plochy, je vždy odvozena od grafické podoby přilehlých ohraničujících objektů a konstrukcí.</w:t>
      </w:r>
    </w:p>
    <w:p w14:paraId="0A77827A" w14:textId="77777777" w:rsidR="008B2B0B" w:rsidRDefault="008B2B0B" w:rsidP="008B2B0B">
      <w:pPr>
        <w:jc w:val="both"/>
        <w:rPr>
          <w:b/>
          <w:bCs/>
        </w:rPr>
      </w:pPr>
      <w:r>
        <w:t>Není přípustné používat v Informačních modelech takové prvky, které by svou přílišnou podrobností mohly znesnadňovat manipulaci v softwarových nástrojích tím, že budou klást nepřiměřené nároky na výkon výpočetní techniky. Tím jsou myšleny například prvky přímo exportované ze SW pro návrh strojních zařízení a výrobků a modelované s absolutní přesností.</w:t>
      </w:r>
    </w:p>
    <w:p w14:paraId="25D52889" w14:textId="77777777" w:rsidR="00E63058" w:rsidRDefault="008932CF" w:rsidP="00AA7E85">
      <w:pPr>
        <w:jc w:val="both"/>
      </w:pPr>
      <w:r w:rsidRPr="00393ACB">
        <w:rPr>
          <w:b/>
          <w:bCs/>
        </w:rPr>
        <w:t>Úroveň podrobnosti geometrie (</w:t>
      </w:r>
      <w:proofErr w:type="spellStart"/>
      <w:r w:rsidRPr="00393ACB">
        <w:rPr>
          <w:b/>
          <w:bCs/>
        </w:rPr>
        <w:t>Level</w:t>
      </w:r>
      <w:proofErr w:type="spellEnd"/>
      <w:r w:rsidRPr="00393ACB">
        <w:rPr>
          <w:b/>
          <w:bCs/>
        </w:rPr>
        <w:t xml:space="preserve"> </w:t>
      </w:r>
      <w:proofErr w:type="spellStart"/>
      <w:r w:rsidRPr="00393ACB">
        <w:rPr>
          <w:b/>
          <w:bCs/>
        </w:rPr>
        <w:t>of</w:t>
      </w:r>
      <w:proofErr w:type="spellEnd"/>
      <w:r w:rsidRPr="00393ACB">
        <w:rPr>
          <w:b/>
          <w:bCs/>
        </w:rPr>
        <w:t xml:space="preserve"> Geometry - LOG) </w:t>
      </w:r>
      <w:r w:rsidR="00393ACB">
        <w:t xml:space="preserve">– je dle zavedené konvence koncepčních </w:t>
      </w:r>
      <w:r w:rsidR="00FD5D2C">
        <w:t xml:space="preserve">dokumentů vztahujících se k BIM </w:t>
      </w:r>
      <w:proofErr w:type="gramStart"/>
      <w:r w:rsidR="00FD5D2C">
        <w:t>označovaná</w:t>
      </w:r>
      <w:proofErr w:type="gramEnd"/>
      <w:r w:rsidR="00FD5D2C">
        <w:t xml:space="preserve"> jako LOG. </w:t>
      </w:r>
      <w:r w:rsidR="003D6932">
        <w:t>Pro lepší názornost uvádí dokument, definici úrovně podrobnosti ve vazbě na standardní stupně dokumentace dle platné legislativy se zavedeným standardem označení u SŽ.</w:t>
      </w:r>
      <w:r w:rsidR="00FD5D2C">
        <w:t xml:space="preserve"> </w:t>
      </w:r>
      <w:r w:rsidR="00E63058">
        <w:t xml:space="preserve">Definice jednotlivých stupňů LOG jsou následující: </w:t>
      </w:r>
    </w:p>
    <w:p w14:paraId="7D80DBAB" w14:textId="77777777" w:rsidR="00FD5D2C" w:rsidRPr="00FD5D2C" w:rsidRDefault="00E63058" w:rsidP="00AA7E85">
      <w:pPr>
        <w:jc w:val="both"/>
        <w:rPr>
          <w:b/>
        </w:rPr>
      </w:pPr>
      <w:r w:rsidRPr="00FD5D2C">
        <w:rPr>
          <w:b/>
        </w:rPr>
        <w:t>LO</w:t>
      </w:r>
      <w:r w:rsidR="00FD5D2C" w:rsidRPr="00FD5D2C">
        <w:rPr>
          <w:b/>
        </w:rPr>
        <w:t>G</w:t>
      </w:r>
      <w:r w:rsidRPr="00FD5D2C">
        <w:rPr>
          <w:b/>
        </w:rPr>
        <w:t xml:space="preserve"> 100 – </w:t>
      </w:r>
      <w:r w:rsidR="00FD5D2C" w:rsidRPr="00FD5D2C">
        <w:rPr>
          <w:b/>
        </w:rPr>
        <w:t>Studie/ Záměr projektu</w:t>
      </w:r>
    </w:p>
    <w:p w14:paraId="53782F66" w14:textId="77777777" w:rsidR="00E63058" w:rsidRDefault="00E63058" w:rsidP="00AA7E85">
      <w:pPr>
        <w:jc w:val="both"/>
      </w:pPr>
      <w:r>
        <w:t xml:space="preserve">Prvky mohou být v modelu reprezentovány symbolem nebo jiným zástupným elementem. Grafická reprezentace prvku značí jeho existenci, nikoliv však jeho tvar, rozměry nebo přesné umístění. Všechny informace odvozené od těchto prvků jsou pouze přibližné. </w:t>
      </w:r>
    </w:p>
    <w:p w14:paraId="44BF34B2" w14:textId="77777777" w:rsidR="00FD5D2C" w:rsidRPr="00FD5D2C" w:rsidRDefault="00E63058" w:rsidP="00AA7E85">
      <w:pPr>
        <w:jc w:val="both"/>
        <w:rPr>
          <w:b/>
        </w:rPr>
      </w:pPr>
      <w:r w:rsidRPr="00FD5D2C">
        <w:rPr>
          <w:b/>
        </w:rPr>
        <w:t>LOG 200</w:t>
      </w:r>
      <w:r w:rsidR="00FD5D2C" w:rsidRPr="00FD5D2C">
        <w:rPr>
          <w:b/>
        </w:rPr>
        <w:t xml:space="preserve"> – DUR </w:t>
      </w:r>
    </w:p>
    <w:p w14:paraId="765565EE" w14:textId="77777777" w:rsidR="00E63058" w:rsidRDefault="00E63058" w:rsidP="00AA7E85">
      <w:pPr>
        <w:jc w:val="both"/>
      </w:pPr>
      <w:r>
        <w:t xml:space="preserve"> Obecný model dostatečně vymodelovaný pro identifikaci typu a materiálu dané komponenty. Schematické rozložení s přibližnými rozměry, tvarem a umístěním. Všechny informace odvozené od těchto prvků jsou pouze přibližné. </w:t>
      </w:r>
    </w:p>
    <w:p w14:paraId="4534506D" w14:textId="77777777" w:rsidR="00FD5D2C" w:rsidRPr="00FD5D2C" w:rsidRDefault="00E63058" w:rsidP="00AA7E85">
      <w:pPr>
        <w:jc w:val="both"/>
        <w:rPr>
          <w:b/>
        </w:rPr>
      </w:pPr>
      <w:r w:rsidRPr="00FD5D2C">
        <w:rPr>
          <w:b/>
        </w:rPr>
        <w:t>LOG 300</w:t>
      </w:r>
      <w:r w:rsidR="00FD5D2C" w:rsidRPr="00FD5D2C">
        <w:rPr>
          <w:b/>
        </w:rPr>
        <w:t xml:space="preserve"> – DUSP/DSP</w:t>
      </w:r>
    </w:p>
    <w:p w14:paraId="02FE2DE8" w14:textId="77777777" w:rsidR="00E63058" w:rsidRDefault="00E63058" w:rsidP="00AA7E85">
      <w:pPr>
        <w:jc w:val="both"/>
      </w:pPr>
      <w:r>
        <w:t xml:space="preserve">Specifický objekt, dostatečně vymodelovaný pro identifikaci typu a materiálu komponenty. Výrobní, nebo předvýrobní objekt, „zpracovaný“ objekt představující konečnou fázi návrhu. Konstrukční - specifikované rozměry, tvar, umístění, atd. Množství, velikost, tvar a umístění pro tyto vymodelované objekty mohou být odměřeny a získány přímo z modelu bez nutnosti čtení negrafických informací nebo popisů ve výkresové dokumentaci. </w:t>
      </w:r>
    </w:p>
    <w:p w14:paraId="6C33DB9F" w14:textId="77777777" w:rsidR="00FD5D2C" w:rsidRPr="00FD5D2C" w:rsidRDefault="00E63058" w:rsidP="00AA7E85">
      <w:pPr>
        <w:jc w:val="both"/>
        <w:rPr>
          <w:b/>
        </w:rPr>
      </w:pPr>
      <w:r w:rsidRPr="00FD5D2C">
        <w:rPr>
          <w:b/>
        </w:rPr>
        <w:t xml:space="preserve">LOG 350 </w:t>
      </w:r>
      <w:r w:rsidR="00FD5D2C" w:rsidRPr="00FD5D2C">
        <w:rPr>
          <w:b/>
        </w:rPr>
        <w:t xml:space="preserve"> - PDPS/RDS</w:t>
      </w:r>
    </w:p>
    <w:p w14:paraId="1C7D4167" w14:textId="77777777" w:rsidR="00E63058" w:rsidRDefault="00E63058" w:rsidP="00AA7E85">
      <w:pPr>
        <w:jc w:val="both"/>
      </w:pPr>
      <w:r>
        <w:t>Podrobný, přesný a konkrétní objekt s požadavky na konstrukci a vlastnosti materiálů a stavebních prvků. Obsahuje všechny nezbytné části v dostatečném zastoupení v rámci konstrukce dle technologií a postupů provádění pro realizaci a záznam skutečného provedení. Části potřebné pro koordinaci</w:t>
      </w:r>
      <w:r w:rsidR="00FD5D2C">
        <w:t>.</w:t>
      </w:r>
    </w:p>
    <w:p w14:paraId="0C42C059" w14:textId="77777777" w:rsidR="00FD5D2C" w:rsidRPr="00FD5D2C" w:rsidRDefault="00E63058" w:rsidP="00AA7E85">
      <w:pPr>
        <w:jc w:val="both"/>
        <w:rPr>
          <w:b/>
        </w:rPr>
      </w:pPr>
      <w:r w:rsidRPr="00FD5D2C">
        <w:rPr>
          <w:b/>
        </w:rPr>
        <w:t xml:space="preserve">LOG 400 </w:t>
      </w:r>
      <w:r w:rsidR="00FD5D2C" w:rsidRPr="00FD5D2C">
        <w:rPr>
          <w:b/>
        </w:rPr>
        <w:t>–</w:t>
      </w:r>
      <w:r w:rsidRPr="00FD5D2C">
        <w:rPr>
          <w:b/>
        </w:rPr>
        <w:t xml:space="preserve"> </w:t>
      </w:r>
      <w:r w:rsidR="00FD5D2C" w:rsidRPr="00FD5D2C">
        <w:rPr>
          <w:b/>
        </w:rPr>
        <w:t>DSPS</w:t>
      </w:r>
    </w:p>
    <w:p w14:paraId="77D9C516" w14:textId="77777777" w:rsidR="00E63058" w:rsidRDefault="00E63058" w:rsidP="00AA7E85">
      <w:pPr>
        <w:jc w:val="both"/>
      </w:pPr>
      <w:r>
        <w:t>Podrobný, přesný a konkrétní objekt s požadavky na konstrukci a vlastnosti materiálů a stavebních prvků udávaný dle skutečného provedení. Obsahuje všechny nezbytné části v dostatečném zastoupení v rámci konstrukce dle technologií a postupů provádění do výrobní dokumentace.</w:t>
      </w:r>
      <w:r w:rsidR="00AA7E85">
        <w:t xml:space="preserve"> LOG 400 je v mnoha případech shodný s LOG 350.</w:t>
      </w:r>
    </w:p>
    <w:p w14:paraId="786AC404" w14:textId="77777777" w:rsidR="00E63058" w:rsidRPr="00E63058" w:rsidRDefault="00E63058" w:rsidP="00AA7E85">
      <w:pPr>
        <w:jc w:val="both"/>
      </w:pPr>
    </w:p>
    <w:p w14:paraId="32EEC45E" w14:textId="77777777" w:rsidR="00422B69" w:rsidRDefault="00422B69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0CF007D1" w14:textId="77777777" w:rsidR="00C7535D" w:rsidRDefault="00C7535D" w:rsidP="00EC7EA6">
      <w:pPr>
        <w:pStyle w:val="Nadpis2-1"/>
        <w:keepNext w:val="0"/>
        <w:widowControl w:val="0"/>
      </w:pPr>
      <w:bookmarkStart w:id="26" w:name="_Toc51660010"/>
      <w:r>
        <w:lastRenderedPageBreak/>
        <w:t>Struktura informačního modelu</w:t>
      </w:r>
      <w:bookmarkEnd w:id="26"/>
    </w:p>
    <w:p w14:paraId="6F68A335" w14:textId="77777777" w:rsidR="00D7554B" w:rsidRDefault="00D7554B" w:rsidP="006C447C">
      <w:pPr>
        <w:pStyle w:val="Nadpis2-2"/>
        <w:spacing w:before="240" w:after="120"/>
      </w:pPr>
      <w:bookmarkStart w:id="27" w:name="_Toc51660011"/>
      <w:r>
        <w:t>Rozsah členění Informačního modelu BIM</w:t>
      </w:r>
      <w:bookmarkEnd w:id="27"/>
    </w:p>
    <w:p w14:paraId="1C4A10A2" w14:textId="77777777" w:rsidR="00D7554B" w:rsidRDefault="00D7554B" w:rsidP="00A75D80">
      <w:pPr>
        <w:jc w:val="both"/>
      </w:pPr>
      <w:r>
        <w:t xml:space="preserve">Součástí odevzdané projektové dokumentace ve stupni PDPS </w:t>
      </w:r>
      <w:r w:rsidR="00DD0F8E">
        <w:t>byl</w:t>
      </w:r>
      <w:r>
        <w:t xml:space="preserve"> informační modely všech zpracovávaných profesních částí jako dílčí modely ke koordinačnímu Informačnímu modelu BIM (dále také IM).</w:t>
      </w:r>
      <w:r w:rsidR="00DD0F8E">
        <w:t xml:space="preserve"> IM zpracovaný ve stupni PDPS bude předán Zhotoviteli pro následné dopracování dle požadavků a cílů uvedených v kap. 3.</w:t>
      </w:r>
    </w:p>
    <w:p w14:paraId="606CCB60" w14:textId="77777777" w:rsidR="00D7554B" w:rsidRDefault="00D7554B" w:rsidP="00A75D80">
      <w:pPr>
        <w:jc w:val="both"/>
      </w:pPr>
      <w:r>
        <w:t xml:space="preserve">Součástí IM </w:t>
      </w:r>
      <w:r w:rsidR="00DD0F8E">
        <w:t>je i</w:t>
      </w:r>
      <w:r>
        <w:t xml:space="preserve"> informační model stávajícího stavu v rozsahu stavbou dotčeného území. Z</w:t>
      </w:r>
      <w:r w:rsidR="00DD0F8E">
        <w:t>hotovitel upraví dílčí IM PDPS</w:t>
      </w:r>
      <w:r>
        <w:t xml:space="preserve">, který zahrnuje stávající stav, a to pouze </w:t>
      </w:r>
      <w:r w:rsidR="00A75D80">
        <w:t xml:space="preserve">pro potřebu cíle viz kap. 3.2, který zahrnuje </w:t>
      </w:r>
      <w:r>
        <w:t>porovnání výkazu množství zemních prací</w:t>
      </w:r>
      <w:r w:rsidR="00A75D80">
        <w:t xml:space="preserve"> z IM vůči výkazu množství</w:t>
      </w:r>
      <w:r>
        <w:t xml:space="preserve"> uvedených v soupisu prací.</w:t>
      </w:r>
    </w:p>
    <w:p w14:paraId="48C30860" w14:textId="77777777" w:rsidR="00D7554B" w:rsidRPr="00D7554B" w:rsidRDefault="00A75D80" w:rsidP="00A75D80">
      <w:pPr>
        <w:jc w:val="both"/>
      </w:pPr>
      <w:r>
        <w:t>V rámci doplnění IM bude doplněn model zařízení staveniště. Model bude obsahovat schematicky vymodelované prvky zařízení staveniště a jednotlivé funkční plochy v úrovni grafické podrobnosti odpovídající LOG 200. Prvky modelu musí umožňovat identifikaci na základě popisné informace, kterou může být například pojmenování hladiny.</w:t>
      </w:r>
    </w:p>
    <w:p w14:paraId="7D25374B" w14:textId="77777777" w:rsidR="006C447C" w:rsidRDefault="006C447C" w:rsidP="006C447C">
      <w:pPr>
        <w:pStyle w:val="Nadpis2-2"/>
        <w:spacing w:before="240" w:after="120"/>
      </w:pPr>
      <w:bookmarkStart w:id="28" w:name="_Toc51660012"/>
      <w:r>
        <w:t xml:space="preserve">Základní členění </w:t>
      </w:r>
      <w:r w:rsidR="00984F22">
        <w:t xml:space="preserve">Informačního </w:t>
      </w:r>
      <w:r>
        <w:t>modelu</w:t>
      </w:r>
      <w:r w:rsidR="00A75D80">
        <w:t xml:space="preserve"> DSPS</w:t>
      </w:r>
      <w:bookmarkEnd w:id="28"/>
    </w:p>
    <w:p w14:paraId="17C73215" w14:textId="77777777" w:rsidR="000F18B5" w:rsidRDefault="000F18B5" w:rsidP="000F18B5">
      <w:r>
        <w:t>Pro celou stavbu bude vytvořen jeden Koordinační model stavby. Ten bude složen z</w:t>
      </w:r>
      <w:r w:rsidR="008D6E7B">
        <w:t> </w:t>
      </w:r>
      <w:r>
        <w:t>Dílčích</w:t>
      </w:r>
      <w:r w:rsidR="008D6E7B">
        <w:t xml:space="preserve"> </w:t>
      </w:r>
      <w:r>
        <w:t>modelů jednotlivých SO a PS</w:t>
      </w:r>
      <w:r w:rsidR="00984F22">
        <w:t xml:space="preserve"> a ostatních dílčích modelů reprezentujících ostatní podklady, jako jsou např. model stávajícího stavu apod</w:t>
      </w:r>
      <w:r>
        <w:t>.</w:t>
      </w:r>
    </w:p>
    <w:p w14:paraId="4FD91097" w14:textId="2F17DD96" w:rsidR="00963790" w:rsidRPr="00DD0F8E" w:rsidRDefault="00156E43" w:rsidP="008D6E7B">
      <w:r>
        <w:t>Informační model stavby bude členěn do standardizované struktury dokumentace dle vyhlášky</w:t>
      </w:r>
      <w:r w:rsidR="008D6E7B">
        <w:t xml:space="preserve"> </w:t>
      </w:r>
      <w:r w:rsidR="008D6E7B" w:rsidRPr="00DD0F8E">
        <w:t>vyhláška č. 499/2006 Sb. o dokumentaci staveb,</w:t>
      </w:r>
      <w:r w:rsidR="00DD0F8E" w:rsidRPr="00DD0F8E">
        <w:t xml:space="preserve"> VTP a ZTP s přihlédnutím na členění dokumentace ve stupni PDPS.</w:t>
      </w:r>
    </w:p>
    <w:p w14:paraId="555E5D33" w14:textId="77777777" w:rsidR="00156E43" w:rsidRPr="00DD0F8E" w:rsidRDefault="008D6E7B" w:rsidP="008D6E7B">
      <w:r w:rsidRPr="00DD0F8E">
        <w:t>Základní členění</w:t>
      </w:r>
      <w:r w:rsidR="00156E43" w:rsidRPr="00DD0F8E">
        <w:t xml:space="preserve"> </w:t>
      </w:r>
      <w:r w:rsidRPr="00DD0F8E">
        <w:t>modelu bude:</w:t>
      </w:r>
    </w:p>
    <w:p w14:paraId="202A6065" w14:textId="77777777" w:rsidR="00156E43" w:rsidRPr="00DD0F8E" w:rsidRDefault="00156E43" w:rsidP="00BD7752">
      <w:pPr>
        <w:pStyle w:val="Odstavecseseznamem"/>
        <w:numPr>
          <w:ilvl w:val="0"/>
          <w:numId w:val="11"/>
        </w:numPr>
      </w:pPr>
      <w:r w:rsidRPr="00DD0F8E">
        <w:t>A Průvodní zpráva</w:t>
      </w:r>
    </w:p>
    <w:p w14:paraId="14C0C7A1" w14:textId="77777777" w:rsidR="00156E43" w:rsidRPr="00DD0F8E" w:rsidRDefault="00156E43" w:rsidP="00BD7752">
      <w:pPr>
        <w:pStyle w:val="Odstavecseseznamem"/>
        <w:numPr>
          <w:ilvl w:val="0"/>
          <w:numId w:val="11"/>
        </w:numPr>
      </w:pPr>
      <w:r w:rsidRPr="00DD0F8E">
        <w:t>B Souhrnná technická zpráva</w:t>
      </w:r>
    </w:p>
    <w:p w14:paraId="42B72329" w14:textId="77777777" w:rsidR="00156E43" w:rsidRPr="00DD0F8E" w:rsidRDefault="00156E43" w:rsidP="00BD7752">
      <w:pPr>
        <w:pStyle w:val="Odstavecseseznamem"/>
        <w:numPr>
          <w:ilvl w:val="0"/>
          <w:numId w:val="11"/>
        </w:numPr>
      </w:pPr>
      <w:r w:rsidRPr="00DD0F8E">
        <w:t>C Situační výkresy</w:t>
      </w:r>
    </w:p>
    <w:p w14:paraId="06CCB42A" w14:textId="77777777" w:rsidR="00156E43" w:rsidRPr="00DD0F8E" w:rsidRDefault="00156E43" w:rsidP="00BD7752">
      <w:pPr>
        <w:pStyle w:val="Odstavecseseznamem"/>
        <w:numPr>
          <w:ilvl w:val="0"/>
          <w:numId w:val="11"/>
        </w:numPr>
      </w:pPr>
      <w:r w:rsidRPr="00DD0F8E">
        <w:t>D Dokumentace objektů</w:t>
      </w:r>
      <w:r w:rsidR="00DD0F8E" w:rsidRPr="00DD0F8E">
        <w:t xml:space="preserve"> (výkresová dokumentace</w:t>
      </w:r>
    </w:p>
    <w:p w14:paraId="762861AE" w14:textId="77777777" w:rsidR="00156E43" w:rsidRPr="00DD0F8E" w:rsidRDefault="00A55575" w:rsidP="00BD7752">
      <w:pPr>
        <w:pStyle w:val="Odstavecseseznamem"/>
        <w:numPr>
          <w:ilvl w:val="0"/>
          <w:numId w:val="11"/>
        </w:numPr>
      </w:pPr>
      <w:r w:rsidRPr="00DD0F8E">
        <w:t>Dokladová část</w:t>
      </w:r>
      <w:r w:rsidR="00DD0F8E" w:rsidRPr="00DD0F8E">
        <w:t xml:space="preserve"> (doklady v případě, že jsou vyžadované)</w:t>
      </w:r>
    </w:p>
    <w:p w14:paraId="063859C8" w14:textId="77777777" w:rsidR="00235BFF" w:rsidRPr="00DD0F8E" w:rsidRDefault="00156E43" w:rsidP="00156E43">
      <w:r w:rsidRPr="00DD0F8E">
        <w:t>Způsob dělení modelu na jednotlivé části (stavební objekty) a označení (kódová zkratka) jež se následně propisuje do označení jednotlivých výkresů</w:t>
      </w:r>
      <w:r w:rsidR="00153EFB" w:rsidRPr="00DD0F8E">
        <w:t xml:space="preserve"> je patrný ze samostatn</w:t>
      </w:r>
      <w:r w:rsidR="003E4A3A" w:rsidRPr="00DD0F8E">
        <w:t>ých</w:t>
      </w:r>
      <w:r w:rsidR="00153EFB" w:rsidRPr="00DD0F8E">
        <w:t xml:space="preserve"> příloh</w:t>
      </w:r>
      <w:r w:rsidR="00235BFF" w:rsidRPr="00DD0F8E">
        <w:t>:</w:t>
      </w:r>
    </w:p>
    <w:p w14:paraId="3AD91404" w14:textId="77777777" w:rsidR="00235BFF" w:rsidRPr="00DD0F8E" w:rsidRDefault="00235BFF" w:rsidP="00235BFF">
      <w:pPr>
        <w:pStyle w:val="Odstavecseseznamem"/>
        <w:numPr>
          <w:ilvl w:val="0"/>
          <w:numId w:val="11"/>
        </w:numPr>
      </w:pPr>
      <w:r w:rsidRPr="00DD0F8E">
        <w:t>Příloha E - Manuál struktury a popisu dokumentace (dále jenom Manuál)</w:t>
      </w:r>
    </w:p>
    <w:p w14:paraId="34E1A66F" w14:textId="77777777" w:rsidR="00156E43" w:rsidRPr="00DD0F8E" w:rsidRDefault="00235BFF" w:rsidP="00235BFF">
      <w:pPr>
        <w:pStyle w:val="Odstavecseseznamem"/>
        <w:numPr>
          <w:ilvl w:val="0"/>
          <w:numId w:val="11"/>
        </w:numPr>
      </w:pPr>
      <w:r w:rsidRPr="00DD0F8E">
        <w:t>Příloha F - Vzory Popisového pole a Seznamu</w:t>
      </w:r>
      <w:r w:rsidR="00601DA8" w:rsidRPr="00DD0F8E">
        <w:t>.</w:t>
      </w:r>
    </w:p>
    <w:p w14:paraId="4FBAC704" w14:textId="77777777" w:rsidR="008F218A" w:rsidRDefault="008F218A" w:rsidP="008F218A">
      <w:pPr>
        <w:pStyle w:val="Nadpis2-2"/>
      </w:pPr>
      <w:bookmarkStart w:id="29" w:name="_Toc51660013"/>
      <w:r>
        <w:t>Odevzdání informačního modelu</w:t>
      </w:r>
      <w:bookmarkEnd w:id="29"/>
    </w:p>
    <w:p w14:paraId="4B71C45C" w14:textId="2BDD2AA3" w:rsidR="006D5BC9" w:rsidRDefault="006D5BC9" w:rsidP="006D5BC9">
      <w:pPr>
        <w:jc w:val="both"/>
      </w:pPr>
      <w:bookmarkStart w:id="30" w:name="_Ref24089821"/>
      <w:bookmarkEnd w:id="4"/>
      <w:bookmarkEnd w:id="5"/>
      <w:bookmarkEnd w:id="6"/>
      <w:bookmarkEnd w:id="7"/>
      <w:bookmarkEnd w:id="9"/>
      <w:bookmarkEnd w:id="11"/>
      <w:r>
        <w:t>Informační modely</w:t>
      </w:r>
      <w:r w:rsidR="008F218A">
        <w:t xml:space="preserve"> budou zkoordinované a bez zjevných závad a nedostatků. Ze souborů modelů v nativním formátu budou odstraněny všechny 2D pohledy a tabulky, které nejsou součástí tištěné 2D dokumentace a slouží k pracovním účelům </w:t>
      </w:r>
      <w:r>
        <w:t>Zhotovitele</w:t>
      </w:r>
      <w:r w:rsidR="008E501E">
        <w:t>,</w:t>
      </w:r>
      <w:r w:rsidR="008F218A">
        <w:t xml:space="preserve"> </w:t>
      </w:r>
      <w:r w:rsidR="008E501E">
        <w:t>d</w:t>
      </w:r>
      <w:r w:rsidR="008F218A">
        <w:t xml:space="preserve">ále budou odstraněny všechny připojené soubory (např. </w:t>
      </w:r>
      <w:proofErr w:type="gramStart"/>
      <w:r w:rsidR="008F218A">
        <w:t>výkresy</w:t>
      </w:r>
      <w:r w:rsidR="008E501E">
        <w:t xml:space="preserve"> </w:t>
      </w:r>
      <w:r w:rsidR="008F218A">
        <w:t>.</w:t>
      </w:r>
      <w:proofErr w:type="spellStart"/>
      <w:r w:rsidR="008F218A">
        <w:t>dwg</w:t>
      </w:r>
      <w:proofErr w:type="spellEnd"/>
      <w:proofErr w:type="gramEnd"/>
      <w:r w:rsidR="008F218A">
        <w:t>, rastrové obrázky, mračna bodů), které slouží jako podklad k</w:t>
      </w:r>
      <w:r>
        <w:t>e</w:t>
      </w:r>
      <w:r w:rsidR="008F218A">
        <w:t xml:space="preserve"> </w:t>
      </w:r>
      <w:r>
        <w:t>zpracování</w:t>
      </w:r>
      <w:r w:rsidR="008F218A">
        <w:t xml:space="preserve"> a nejsou součástí dokumentace.</w:t>
      </w:r>
      <w:r>
        <w:t xml:space="preserve"> V koordinačním informačním modelu bude v rámci odevzdání na nosičích CD/DVD zajištěno provázání cest</w:t>
      </w:r>
      <w:r w:rsidR="00DD0F8E">
        <w:t xml:space="preserve"> mezi dílčími informačními modely.</w:t>
      </w:r>
      <w:r>
        <w:t xml:space="preserve"> </w:t>
      </w:r>
    </w:p>
    <w:p w14:paraId="6686EA71" w14:textId="5EB972CC" w:rsidR="008725AC" w:rsidRDefault="006D5BC9" w:rsidP="006D5BC9">
      <w:pPr>
        <w:jc w:val="both"/>
        <w:rPr>
          <w:rFonts w:asciiTheme="majorHAnsi" w:hAnsiTheme="majorHAnsi"/>
          <w:b/>
          <w:caps/>
          <w:sz w:val="22"/>
        </w:rPr>
      </w:pPr>
      <w:r>
        <w:t>Informační mode</w:t>
      </w:r>
      <w:r w:rsidR="005144BB">
        <w:t>l</w:t>
      </w:r>
      <w:r>
        <w:t xml:space="preserve"> ve stupni</w:t>
      </w:r>
      <w:r w:rsidR="00DD0F8E">
        <w:t xml:space="preserve"> DSPS bude</w:t>
      </w:r>
      <w:r w:rsidR="003B385F">
        <w:t xml:space="preserve"> prezentován</w:t>
      </w:r>
      <w:r w:rsidR="005144BB">
        <w:t xml:space="preserve"> před odevzdáním a jeho obsah bude projednán.</w:t>
      </w:r>
      <w:r w:rsidR="008725AC">
        <w:br w:type="page"/>
      </w:r>
    </w:p>
    <w:p w14:paraId="60DCD5E7" w14:textId="77777777" w:rsidR="00360BFE" w:rsidRDefault="00360BFE" w:rsidP="00360BFE">
      <w:pPr>
        <w:pStyle w:val="Nadpis2-1"/>
        <w:keepNext w:val="0"/>
        <w:widowControl w:val="0"/>
      </w:pPr>
      <w:bookmarkStart w:id="31" w:name="_Toc51660014"/>
      <w:r w:rsidRPr="004727CC">
        <w:lastRenderedPageBreak/>
        <w:t xml:space="preserve">Struktura </w:t>
      </w:r>
      <w:r>
        <w:t>společného datového</w:t>
      </w:r>
      <w:bookmarkEnd w:id="31"/>
      <w:r>
        <w:t xml:space="preserve"> </w:t>
      </w:r>
      <w:bookmarkEnd w:id="30"/>
    </w:p>
    <w:p w14:paraId="1306EB7E" w14:textId="77777777" w:rsidR="00626594" w:rsidRPr="008C245E" w:rsidRDefault="00626594" w:rsidP="00AD354B">
      <w:pPr>
        <w:jc w:val="both"/>
      </w:pPr>
      <w:r w:rsidRPr="009D10C7">
        <w:rPr>
          <w:szCs w:val="14"/>
        </w:rPr>
        <w:t xml:space="preserve">Posouzení </w:t>
      </w:r>
      <w:r>
        <w:rPr>
          <w:szCs w:val="14"/>
        </w:rPr>
        <w:t xml:space="preserve">a návrh optimální struktury CDE, je jedním z cílů uvedených v kap. 3.2. </w:t>
      </w:r>
      <w:r>
        <w:t xml:space="preserve">Návrh architektury datového prostředí musí být proveden tak, aby v rámci CDE nedocházelo k duplicitám uložených dat. Struktura CDE uvedená v kap. 5.1 je doporučující. Navržená struktura ze strany Zhotovitele bude projednána s osobou </w:t>
      </w:r>
      <w:r w:rsidRPr="00626594">
        <w:t>Konzultant</w:t>
      </w:r>
      <w:r>
        <w:t>a</w:t>
      </w:r>
      <w:r w:rsidRPr="00626594">
        <w:t xml:space="preserve"> BIM</w:t>
      </w:r>
      <w:r>
        <w:t>, který je uvedený jako zástupce Objednatel</w:t>
      </w:r>
      <w:r w:rsidR="00C64436">
        <w:t>, nebo jím pověřenými osobami</w:t>
      </w:r>
      <w:r>
        <w:t xml:space="preserve">. </w:t>
      </w:r>
    </w:p>
    <w:p w14:paraId="0B84FBD2" w14:textId="77777777" w:rsidR="00D61CCA" w:rsidRPr="00D61CCA" w:rsidRDefault="00360BFE" w:rsidP="00D61CCA">
      <w:pPr>
        <w:pStyle w:val="Nadpis2-2"/>
        <w:spacing w:before="240" w:after="120"/>
      </w:pPr>
      <w:bookmarkStart w:id="32" w:name="_Toc51660015"/>
      <w:r>
        <w:t>Struktura společného datového prostředí</w:t>
      </w:r>
      <w:bookmarkEnd w:id="3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7"/>
        <w:gridCol w:w="2213"/>
        <w:gridCol w:w="5548"/>
      </w:tblGrid>
      <w:tr w:rsidR="00B148BD" w14:paraId="0C73A555" w14:textId="77777777" w:rsidTr="006609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14:paraId="07BD5FDD" w14:textId="77777777" w:rsidR="00B148BD" w:rsidRPr="00221E4B" w:rsidRDefault="00B148BD" w:rsidP="00360BFE">
            <w:pPr>
              <w:rPr>
                <w:sz w:val="18"/>
              </w:rPr>
            </w:pPr>
            <w:r w:rsidRPr="00B148BD">
              <w:rPr>
                <w:sz w:val="18"/>
              </w:rPr>
              <w:t>Hierarchie základní struktury</w:t>
            </w:r>
            <w:r>
              <w:rPr>
                <w:sz w:val="18"/>
              </w:rPr>
              <w:t xml:space="preserve"> CDE</w:t>
            </w:r>
          </w:p>
        </w:tc>
        <w:tc>
          <w:tcPr>
            <w:tcW w:w="5548" w:type="dxa"/>
          </w:tcPr>
          <w:p w14:paraId="07135A16" w14:textId="77777777" w:rsidR="00B148BD" w:rsidRPr="00221E4B" w:rsidRDefault="00B148BD" w:rsidP="00360B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14739E" w14:paraId="46B2B218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14:paraId="4B9A6F37" w14:textId="77777777" w:rsidR="0014739E" w:rsidRPr="00216B6F" w:rsidRDefault="0014739E" w:rsidP="00C64436">
            <w:pPr>
              <w:spacing w:before="0" w:after="40"/>
              <w:rPr>
                <w:b/>
              </w:rPr>
            </w:pPr>
            <w:r w:rsidRPr="00216B6F">
              <w:rPr>
                <w:b/>
              </w:rPr>
              <w:t>Sml</w:t>
            </w:r>
            <w:r w:rsidR="00566B9B" w:rsidRPr="00216B6F">
              <w:rPr>
                <w:b/>
              </w:rPr>
              <w:t>uvní</w:t>
            </w:r>
            <w:r w:rsidR="00535BD2" w:rsidRPr="00216B6F">
              <w:rPr>
                <w:b/>
              </w:rPr>
              <w:t xml:space="preserve"> dokumenty</w:t>
            </w:r>
          </w:p>
        </w:tc>
        <w:tc>
          <w:tcPr>
            <w:tcW w:w="5548" w:type="dxa"/>
          </w:tcPr>
          <w:p w14:paraId="7EA979CD" w14:textId="77777777" w:rsidR="0014739E" w:rsidRDefault="00D10779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smluvní </w:t>
            </w:r>
            <w:r w:rsidR="007D4BCD">
              <w:t>dokumenty</w:t>
            </w:r>
            <w:r w:rsidR="00BE008E">
              <w:t xml:space="preserve"> (SOD)</w:t>
            </w:r>
          </w:p>
        </w:tc>
      </w:tr>
      <w:tr w:rsidR="00216B6F" w14:paraId="21AACA00" w14:textId="77777777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14:paraId="5067300A" w14:textId="77777777" w:rsidR="00216B6F" w:rsidRPr="004E53AE" w:rsidRDefault="001D2F23" w:rsidP="00C64436">
            <w:pPr>
              <w:spacing w:before="0" w:after="40"/>
              <w:rPr>
                <w:b/>
              </w:rPr>
            </w:pPr>
            <w:r w:rsidRPr="004E53AE">
              <w:rPr>
                <w:b/>
              </w:rPr>
              <w:t>Údaj</w:t>
            </w:r>
            <w:r w:rsidR="00D354BC" w:rsidRPr="004E53AE">
              <w:rPr>
                <w:b/>
              </w:rPr>
              <w:t xml:space="preserve">e o </w:t>
            </w:r>
            <w:r w:rsidR="004E53AE" w:rsidRPr="004E53AE">
              <w:rPr>
                <w:b/>
              </w:rPr>
              <w:t>stavbě</w:t>
            </w:r>
          </w:p>
        </w:tc>
      </w:tr>
      <w:tr w:rsidR="00216B6F" w14:paraId="45D85D11" w14:textId="77777777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14:paraId="301417BA" w14:textId="77777777" w:rsidR="00216B6F" w:rsidRDefault="00216B6F" w:rsidP="00C64436">
            <w:pPr>
              <w:spacing w:before="0" w:after="40"/>
            </w:pPr>
          </w:p>
        </w:tc>
        <w:tc>
          <w:tcPr>
            <w:tcW w:w="2213" w:type="dxa"/>
          </w:tcPr>
          <w:p w14:paraId="0DDEF71E" w14:textId="77777777" w:rsidR="00216B6F" w:rsidRDefault="00216B6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informace </w:t>
            </w:r>
          </w:p>
        </w:tc>
        <w:tc>
          <w:tcPr>
            <w:tcW w:w="5548" w:type="dxa"/>
          </w:tcPr>
          <w:p w14:paraId="3DBAE462" w14:textId="77777777" w:rsidR="00216B6F" w:rsidRDefault="00216B6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informace o stavbě, z kterých je patrný rozsah, náplň a členění stavby.</w:t>
            </w:r>
          </w:p>
        </w:tc>
      </w:tr>
      <w:tr w:rsidR="00216B6F" w14:paraId="110CDA1C" w14:textId="77777777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18772A5F" w14:textId="77777777" w:rsidR="00216B6F" w:rsidRDefault="00216B6F" w:rsidP="00C64436">
            <w:pPr>
              <w:spacing w:before="0" w:after="40"/>
            </w:pPr>
          </w:p>
        </w:tc>
        <w:tc>
          <w:tcPr>
            <w:tcW w:w="2213" w:type="dxa"/>
          </w:tcPr>
          <w:p w14:paraId="2EA14625" w14:textId="77777777" w:rsidR="00216B6F" w:rsidRDefault="00216B6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</w:t>
            </w:r>
          </w:p>
        </w:tc>
        <w:tc>
          <w:tcPr>
            <w:tcW w:w="5548" w:type="dxa"/>
          </w:tcPr>
          <w:p w14:paraId="7C0CC5CA" w14:textId="77777777" w:rsidR="00216B6F" w:rsidRDefault="001D2F23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Organizační struktura projektu. </w:t>
            </w:r>
            <w:r w:rsidR="00216B6F">
              <w:t>BEP v aktualizované verzi.  Podrobná mapa odpovědností v rámci Projektového týmu se jmenným seznamem všech členů týmu.</w:t>
            </w:r>
          </w:p>
        </w:tc>
      </w:tr>
      <w:tr w:rsidR="001D2F23" w14:paraId="220603FC" w14:textId="77777777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3518243D" w14:textId="77777777" w:rsidR="001D2F23" w:rsidRDefault="001D2F23" w:rsidP="00C64436">
            <w:pPr>
              <w:spacing w:before="0" w:after="40"/>
            </w:pPr>
          </w:p>
        </w:tc>
        <w:tc>
          <w:tcPr>
            <w:tcW w:w="2213" w:type="dxa"/>
          </w:tcPr>
          <w:p w14:paraId="7A32F73F" w14:textId="77777777" w:rsidR="001D2F23" w:rsidRDefault="001D2F23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projektu a CDE</w:t>
            </w:r>
          </w:p>
        </w:tc>
        <w:tc>
          <w:tcPr>
            <w:tcW w:w="5548" w:type="dxa"/>
          </w:tcPr>
          <w:p w14:paraId="104429D8" w14:textId="77777777" w:rsidR="001D2F23" w:rsidRDefault="001D2F23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správě projektu.</w:t>
            </w:r>
          </w:p>
        </w:tc>
      </w:tr>
      <w:tr w:rsidR="00807373" w14:paraId="603E13DB" w14:textId="777777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14:paraId="5BD39D15" w14:textId="77777777" w:rsidR="00807373" w:rsidRPr="00216B6F" w:rsidRDefault="00807373" w:rsidP="00C64436">
            <w:pPr>
              <w:spacing w:before="0" w:after="40"/>
              <w:rPr>
                <w:b/>
              </w:rPr>
            </w:pPr>
            <w:r w:rsidRPr="00216B6F">
              <w:rPr>
                <w:b/>
              </w:rPr>
              <w:t xml:space="preserve">Podklady </w:t>
            </w:r>
          </w:p>
        </w:tc>
      </w:tr>
      <w:tr w:rsidR="00807373" w14:paraId="22E160C2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14:paraId="488CA19C" w14:textId="77777777" w:rsidR="00807373" w:rsidRDefault="00807373" w:rsidP="00C64436">
            <w:pPr>
              <w:spacing w:before="0" w:after="40"/>
            </w:pPr>
          </w:p>
        </w:tc>
        <w:tc>
          <w:tcPr>
            <w:tcW w:w="2213" w:type="dxa"/>
          </w:tcPr>
          <w:p w14:paraId="5620AA79" w14:textId="77777777" w:rsidR="00807373" w:rsidRDefault="00807373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stav</w:t>
            </w:r>
          </w:p>
        </w:tc>
        <w:tc>
          <w:tcPr>
            <w:tcW w:w="5548" w:type="dxa"/>
          </w:tcPr>
          <w:p w14:paraId="3E38C4C4" w14:textId="77777777" w:rsidR="00807373" w:rsidRDefault="00807373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Zaměření stávajícího stavu včetně ostatních souvisejících mapových podkladů (např. </w:t>
            </w:r>
            <w:proofErr w:type="spellStart"/>
            <w:r>
              <w:t>ortofoto</w:t>
            </w:r>
            <w:proofErr w:type="spellEnd"/>
            <w:r>
              <w:t xml:space="preserve"> mapy, mapy JŽTM)</w:t>
            </w:r>
          </w:p>
        </w:tc>
      </w:tr>
      <w:tr w:rsidR="00807373" w14:paraId="3D13C92A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3B49A5E1" w14:textId="77777777" w:rsidR="00807373" w:rsidRDefault="00807373" w:rsidP="00C64436">
            <w:pPr>
              <w:spacing w:before="0" w:after="40"/>
            </w:pPr>
          </w:p>
        </w:tc>
        <w:tc>
          <w:tcPr>
            <w:tcW w:w="2213" w:type="dxa"/>
          </w:tcPr>
          <w:p w14:paraId="136D7372" w14:textId="77777777" w:rsidR="00807373" w:rsidRDefault="00807373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sítě</w:t>
            </w:r>
          </w:p>
        </w:tc>
        <w:tc>
          <w:tcPr>
            <w:tcW w:w="5548" w:type="dxa"/>
          </w:tcPr>
          <w:p w14:paraId="68F2938F" w14:textId="77777777" w:rsidR="00807373" w:rsidRDefault="00807373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Jednotná situace stávajících sítí včetně kmenových podkladů z kterých se vycházelo.</w:t>
            </w:r>
          </w:p>
        </w:tc>
      </w:tr>
      <w:tr w:rsidR="00807373" w14:paraId="34216980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3B191F88" w14:textId="77777777" w:rsidR="00807373" w:rsidRDefault="00807373" w:rsidP="00C64436">
            <w:pPr>
              <w:spacing w:before="0" w:after="40"/>
            </w:pPr>
          </w:p>
        </w:tc>
        <w:tc>
          <w:tcPr>
            <w:tcW w:w="2213" w:type="dxa"/>
          </w:tcPr>
          <w:p w14:paraId="4DDB84FD" w14:textId="77777777" w:rsidR="00807373" w:rsidRDefault="00D10779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="00807373">
              <w:t>atastrální</w:t>
            </w:r>
            <w:r>
              <w:t xml:space="preserve"> informace</w:t>
            </w:r>
          </w:p>
        </w:tc>
        <w:tc>
          <w:tcPr>
            <w:tcW w:w="5548" w:type="dxa"/>
          </w:tcPr>
          <w:p w14:paraId="7989BCEB" w14:textId="77777777" w:rsidR="00807373" w:rsidRDefault="00807373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Situace upřesňující majetkoprávní vztahy </w:t>
            </w:r>
            <w:proofErr w:type="spellStart"/>
            <w:r>
              <w:t>vrámci</w:t>
            </w:r>
            <w:proofErr w:type="spellEnd"/>
            <w:r>
              <w:t xml:space="preserve"> stavby (katastrální situace, situace hranice dráhy apod.)</w:t>
            </w:r>
          </w:p>
        </w:tc>
      </w:tr>
      <w:tr w:rsidR="00807373" w14:paraId="30287601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00D91D29" w14:textId="77777777" w:rsidR="00807373" w:rsidRDefault="00807373" w:rsidP="00C64436">
            <w:pPr>
              <w:spacing w:before="0" w:after="40"/>
            </w:pPr>
          </w:p>
        </w:tc>
        <w:tc>
          <w:tcPr>
            <w:tcW w:w="2213" w:type="dxa"/>
          </w:tcPr>
          <w:p w14:paraId="24405037" w14:textId="77777777" w:rsidR="00807373" w:rsidRDefault="00807373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Průzkumy</w:t>
            </w:r>
          </w:p>
        </w:tc>
        <w:tc>
          <w:tcPr>
            <w:tcW w:w="5548" w:type="dxa"/>
          </w:tcPr>
          <w:p w14:paraId="525208CD" w14:textId="77777777" w:rsidR="00807373" w:rsidRDefault="00807373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Výsledky a zjištění průzkumů v členění dle charakteru průzkumu (např. stavebně technický, technologický, dendrologický a </w:t>
            </w:r>
            <w:proofErr w:type="gramStart"/>
            <w:r>
              <w:t>pod</w:t>
            </w:r>
            <w:proofErr w:type="gramEnd"/>
            <w:r>
              <w:t>).</w:t>
            </w:r>
          </w:p>
        </w:tc>
      </w:tr>
      <w:tr w:rsidR="00216B6F" w14:paraId="6DCFD230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1B43D823" w14:textId="77777777" w:rsidR="00216B6F" w:rsidRDefault="00216B6F" w:rsidP="00C64436">
            <w:pPr>
              <w:spacing w:before="0" w:after="40"/>
            </w:pPr>
          </w:p>
        </w:tc>
        <w:tc>
          <w:tcPr>
            <w:tcW w:w="2213" w:type="dxa"/>
          </w:tcPr>
          <w:p w14:paraId="14C76D0A" w14:textId="77777777" w:rsidR="00216B6F" w:rsidRDefault="00216B6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a prezentace</w:t>
            </w:r>
          </w:p>
        </w:tc>
        <w:tc>
          <w:tcPr>
            <w:tcW w:w="5548" w:type="dxa"/>
          </w:tcPr>
          <w:p w14:paraId="41AEE68F" w14:textId="77777777" w:rsidR="00216B6F" w:rsidRDefault="00216B6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bude prioritně rozdělená v členění odpovídající struktuře dokumentace.</w:t>
            </w:r>
          </w:p>
        </w:tc>
      </w:tr>
      <w:tr w:rsidR="00216B6F" w14:paraId="12AA90AF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58BF7E43" w14:textId="77777777" w:rsidR="00216B6F" w:rsidRDefault="00216B6F" w:rsidP="00C64436">
            <w:pPr>
              <w:spacing w:before="0" w:after="40"/>
            </w:pPr>
          </w:p>
        </w:tc>
        <w:tc>
          <w:tcPr>
            <w:tcW w:w="2213" w:type="dxa"/>
          </w:tcPr>
          <w:p w14:paraId="455BAFE0" w14:textId="77777777" w:rsidR="00216B6F" w:rsidRDefault="00216B6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Vzory a formuláře</w:t>
            </w:r>
          </w:p>
        </w:tc>
        <w:tc>
          <w:tcPr>
            <w:tcW w:w="5548" w:type="dxa"/>
          </w:tcPr>
          <w:p w14:paraId="6976EE8D" w14:textId="77777777" w:rsidR="00216B6F" w:rsidRDefault="00216B6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Všeobecné vzory a formuláře vztahující se k projektu. </w:t>
            </w:r>
            <w:r w:rsidRPr="003C1418">
              <w:t>Elektronické formuláře</w:t>
            </w:r>
            <w:r>
              <w:t xml:space="preserve">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216B6F" w14:paraId="081B127B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347D4DE9" w14:textId="77777777" w:rsidR="00216B6F" w:rsidRDefault="00216B6F" w:rsidP="00C64436">
            <w:pPr>
              <w:spacing w:before="0" w:after="40"/>
            </w:pPr>
          </w:p>
        </w:tc>
        <w:tc>
          <w:tcPr>
            <w:tcW w:w="2213" w:type="dxa"/>
          </w:tcPr>
          <w:p w14:paraId="4622B04C" w14:textId="77777777" w:rsidR="00216B6F" w:rsidRDefault="00216B6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Metodické dokumenty</w:t>
            </w:r>
          </w:p>
        </w:tc>
        <w:tc>
          <w:tcPr>
            <w:tcW w:w="5548" w:type="dxa"/>
          </w:tcPr>
          <w:p w14:paraId="3BD2267B" w14:textId="0B75F62C" w:rsidR="00216B6F" w:rsidRPr="003C1418" w:rsidRDefault="00216B6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úložiště veškerých metodických pokynů a informačních dokumentů vztahujících se k projektu. Součástí budou i veškeré </w:t>
            </w:r>
            <w:r w:rsidR="008E501E">
              <w:t>metodické dokumenty.</w:t>
            </w:r>
            <w:r>
              <w:t xml:space="preserve"> </w:t>
            </w:r>
          </w:p>
        </w:tc>
      </w:tr>
      <w:tr w:rsidR="00216B6F" w14:paraId="62542E2B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11A0AB57" w14:textId="77777777" w:rsidR="00216B6F" w:rsidRDefault="00216B6F" w:rsidP="00C64436">
            <w:pPr>
              <w:spacing w:before="0" w:after="40"/>
            </w:pPr>
          </w:p>
        </w:tc>
        <w:tc>
          <w:tcPr>
            <w:tcW w:w="2213" w:type="dxa"/>
          </w:tcPr>
          <w:p w14:paraId="5BD9D3FD" w14:textId="77777777" w:rsidR="00216B6F" w:rsidRDefault="00216B6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</w:t>
            </w:r>
          </w:p>
        </w:tc>
        <w:tc>
          <w:tcPr>
            <w:tcW w:w="5548" w:type="dxa"/>
          </w:tcPr>
          <w:p w14:paraId="4EA67144" w14:textId="77777777" w:rsidR="00216B6F" w:rsidRDefault="00216B6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 bude prioritně rozdělená v členění odpovídající struktuře dokumentace.</w:t>
            </w:r>
          </w:p>
        </w:tc>
      </w:tr>
      <w:tr w:rsidR="00216B6F" w14:paraId="4D1285C4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527C1A1C" w14:textId="77777777" w:rsidR="00216B6F" w:rsidRDefault="00216B6F" w:rsidP="00C64436">
            <w:pPr>
              <w:spacing w:before="0" w:after="40"/>
            </w:pPr>
          </w:p>
        </w:tc>
        <w:tc>
          <w:tcPr>
            <w:tcW w:w="2213" w:type="dxa"/>
          </w:tcPr>
          <w:p w14:paraId="7E0292FD" w14:textId="77777777" w:rsidR="00216B6F" w:rsidRDefault="00216B6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Ostatní podklady</w:t>
            </w:r>
          </w:p>
        </w:tc>
        <w:tc>
          <w:tcPr>
            <w:tcW w:w="5548" w:type="dxa"/>
          </w:tcPr>
          <w:p w14:paraId="43CDE68D" w14:textId="77777777" w:rsidR="00216B6F" w:rsidRDefault="00216B6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sktruktury lze přidat další typy podkladů, které není možné zařadit do výše uvedených částí.</w:t>
            </w:r>
          </w:p>
        </w:tc>
      </w:tr>
      <w:tr w:rsidR="003B385F" w14:paraId="2768C740" w14:textId="77777777" w:rsidTr="003B38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14:paraId="5AA2822C" w14:textId="77777777" w:rsidR="003B385F" w:rsidRPr="003B385F" w:rsidRDefault="003B385F" w:rsidP="00C64436">
            <w:pPr>
              <w:spacing w:before="0" w:after="40"/>
              <w:rPr>
                <w:b/>
              </w:rPr>
            </w:pPr>
            <w:r w:rsidRPr="003B385F">
              <w:rPr>
                <w:b/>
              </w:rPr>
              <w:t>Řízení stavebních prací</w:t>
            </w:r>
          </w:p>
        </w:tc>
      </w:tr>
      <w:tr w:rsidR="003B385F" w14:paraId="0FC143E3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</w:tcPr>
          <w:p w14:paraId="79B09FFD" w14:textId="77777777" w:rsidR="003B385F" w:rsidRDefault="003B385F" w:rsidP="00C64436">
            <w:pPr>
              <w:spacing w:before="0" w:after="40"/>
            </w:pPr>
          </w:p>
        </w:tc>
        <w:tc>
          <w:tcPr>
            <w:tcW w:w="2213" w:type="dxa"/>
          </w:tcPr>
          <w:p w14:paraId="07F6A087" w14:textId="77777777" w:rsidR="003B385F" w:rsidRDefault="003B385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Harmonogram plnění</w:t>
            </w:r>
          </w:p>
        </w:tc>
        <w:tc>
          <w:tcPr>
            <w:tcW w:w="5548" w:type="dxa"/>
          </w:tcPr>
          <w:p w14:paraId="1B791903" w14:textId="77777777" w:rsidR="003B385F" w:rsidRDefault="003B385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 plánu realizace Díla. Základním nosním dokumentem musí být podrobný plán plnění díla, vždy v aktuální verzi.</w:t>
            </w:r>
          </w:p>
        </w:tc>
      </w:tr>
      <w:tr w:rsidR="003B385F" w14:paraId="6E6AA91C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</w:tcPr>
          <w:p w14:paraId="04560CFF" w14:textId="77777777" w:rsidR="003B385F" w:rsidRDefault="003B385F" w:rsidP="00C64436">
            <w:pPr>
              <w:spacing w:before="0" w:after="40"/>
            </w:pPr>
          </w:p>
        </w:tc>
        <w:tc>
          <w:tcPr>
            <w:tcW w:w="2213" w:type="dxa"/>
          </w:tcPr>
          <w:p w14:paraId="743D4895" w14:textId="77777777" w:rsidR="003B385F" w:rsidRDefault="003B385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BOZP</w:t>
            </w:r>
          </w:p>
        </w:tc>
        <w:tc>
          <w:tcPr>
            <w:tcW w:w="5548" w:type="dxa"/>
          </w:tcPr>
          <w:p w14:paraId="6E1673F0" w14:textId="77777777" w:rsidR="003B385F" w:rsidRDefault="003B385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</w:t>
            </w:r>
            <w:r w:rsidR="00626594">
              <w:t> činnosti a požadavkům BOZP v</w:t>
            </w:r>
            <w:r>
              <w:t xml:space="preserve"> realizac</w:t>
            </w:r>
            <w:r w:rsidR="00626594">
              <w:t>i</w:t>
            </w:r>
            <w:r>
              <w:t xml:space="preserve"> Díla. </w:t>
            </w:r>
          </w:p>
        </w:tc>
      </w:tr>
      <w:tr w:rsidR="003B385F" w14:paraId="2DB7C7A4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</w:tcPr>
          <w:p w14:paraId="0CE678CF" w14:textId="77777777" w:rsidR="003B385F" w:rsidRDefault="003B385F" w:rsidP="00C64436">
            <w:pPr>
              <w:spacing w:before="0" w:after="40"/>
            </w:pPr>
          </w:p>
        </w:tc>
        <w:tc>
          <w:tcPr>
            <w:tcW w:w="2213" w:type="dxa"/>
          </w:tcPr>
          <w:p w14:paraId="00B54464" w14:textId="77777777" w:rsidR="003B385F" w:rsidRDefault="003B385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Požární ochrana</w:t>
            </w:r>
          </w:p>
        </w:tc>
        <w:tc>
          <w:tcPr>
            <w:tcW w:w="5548" w:type="dxa"/>
          </w:tcPr>
          <w:p w14:paraId="450D63BB" w14:textId="77777777" w:rsidR="003B385F" w:rsidRDefault="00626594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 činnosti a požadavkům PO v realizaci Díla.</w:t>
            </w:r>
          </w:p>
        </w:tc>
      </w:tr>
      <w:tr w:rsidR="00626594" w14:paraId="74464ED4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</w:tcPr>
          <w:p w14:paraId="7E72A130" w14:textId="77777777" w:rsidR="00626594" w:rsidRDefault="00626594" w:rsidP="00C64436">
            <w:pPr>
              <w:spacing w:before="0" w:after="40"/>
            </w:pPr>
          </w:p>
        </w:tc>
        <w:tc>
          <w:tcPr>
            <w:tcW w:w="2213" w:type="dxa"/>
          </w:tcPr>
          <w:p w14:paraId="0E9E9AA3" w14:textId="77777777" w:rsidR="00626594" w:rsidRDefault="00626594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Kvalita</w:t>
            </w:r>
          </w:p>
        </w:tc>
        <w:tc>
          <w:tcPr>
            <w:tcW w:w="5548" w:type="dxa"/>
          </w:tcPr>
          <w:p w14:paraId="759F1DC7" w14:textId="77777777" w:rsidR="00626594" w:rsidRDefault="00626594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 činnosti a požadavkům PO v realizaci Díla.</w:t>
            </w:r>
          </w:p>
        </w:tc>
      </w:tr>
      <w:tr w:rsidR="003B385F" w14:paraId="1FE3FE78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14:paraId="484B1ED0" w14:textId="77777777" w:rsidR="003B385F" w:rsidRPr="00216B6F" w:rsidRDefault="003B385F" w:rsidP="00C64436">
            <w:pPr>
              <w:spacing w:before="0" w:after="40"/>
              <w:rPr>
                <w:b/>
              </w:rPr>
            </w:pPr>
            <w:r w:rsidRPr="00216B6F">
              <w:rPr>
                <w:b/>
              </w:rPr>
              <w:t>Informační model BIM</w:t>
            </w:r>
          </w:p>
        </w:tc>
        <w:tc>
          <w:tcPr>
            <w:tcW w:w="5548" w:type="dxa"/>
          </w:tcPr>
          <w:p w14:paraId="04E9FEE3" w14:textId="77777777" w:rsidR="003B385F" w:rsidRDefault="003B385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Koordinační BIM model stavby včetně BIM modelu jednotlivých profesních skupin.</w:t>
            </w:r>
          </w:p>
        </w:tc>
      </w:tr>
      <w:tr w:rsidR="003B385F" w14:paraId="5F30E5DC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14:paraId="08A5F752" w14:textId="77777777" w:rsidR="003B385F" w:rsidRPr="00216B6F" w:rsidRDefault="003B385F" w:rsidP="00C64436">
            <w:pPr>
              <w:spacing w:before="0" w:after="40"/>
              <w:rPr>
                <w:b/>
              </w:rPr>
            </w:pPr>
            <w:r w:rsidRPr="00216B6F">
              <w:rPr>
                <w:b/>
              </w:rPr>
              <w:t>Dokumentace stavby</w:t>
            </w:r>
          </w:p>
        </w:tc>
        <w:tc>
          <w:tcPr>
            <w:tcW w:w="5548" w:type="dxa"/>
          </w:tcPr>
          <w:p w14:paraId="620DC154" w14:textId="77777777" w:rsidR="003B385F" w:rsidRDefault="003B385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Dle stupňů dokumentace stavby v rozdělení </w:t>
            </w:r>
            <w:proofErr w:type="gramStart"/>
            <w:r>
              <w:t>na</w:t>
            </w:r>
            <w:proofErr w:type="gramEnd"/>
            <w:r>
              <w:t>:</w:t>
            </w:r>
          </w:p>
          <w:p w14:paraId="44BEAABA" w14:textId="24D657C8" w:rsidR="003B385F" w:rsidRDefault="003B385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 Projektová dokumentace pro provádění stavby (PDPS)</w:t>
            </w:r>
            <w:r w:rsidR="008E501E">
              <w:t>,</w:t>
            </w:r>
          </w:p>
          <w:p w14:paraId="61A87B08" w14:textId="79BCF6E8" w:rsidR="003B385F" w:rsidRDefault="003B385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 Realizační dokumentace</w:t>
            </w:r>
            <w:r w:rsidR="008E501E">
              <w:t>,</w:t>
            </w:r>
          </w:p>
          <w:p w14:paraId="1784DD77" w14:textId="04711CE9" w:rsidR="003B385F" w:rsidRDefault="003B385F" w:rsidP="00C64436">
            <w:pPr>
              <w:spacing w:before="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 Dokumentace skutečného provedení stavby (DSPS)</w:t>
            </w:r>
            <w:r w:rsidR="008E501E">
              <w:t>.</w:t>
            </w:r>
          </w:p>
        </w:tc>
      </w:tr>
    </w:tbl>
    <w:p w14:paraId="71EF1BA2" w14:textId="77777777" w:rsidR="00C86D57" w:rsidRDefault="00C86D57" w:rsidP="00360BFE"/>
    <w:p w14:paraId="7D041992" w14:textId="77777777" w:rsidR="00D61CCA" w:rsidRDefault="00D61CC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0"/>
        <w:gridCol w:w="1984"/>
        <w:gridCol w:w="5974"/>
      </w:tblGrid>
      <w:tr w:rsidR="001E4906" w14:paraId="7BB7648A" w14:textId="77777777" w:rsidTr="001E49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14:paraId="215602D5" w14:textId="77777777" w:rsidR="001E4906" w:rsidRDefault="001E4906" w:rsidP="001E4906">
            <w:r w:rsidRPr="00FD7F5B">
              <w:rPr>
                <w:sz w:val="18"/>
              </w:rPr>
              <w:lastRenderedPageBreak/>
              <w:t>Struktura dokumentace stavby</w:t>
            </w:r>
            <w:r w:rsidR="00C64436">
              <w:rPr>
                <w:sz w:val="18"/>
              </w:rPr>
              <w:t xml:space="preserve"> ve stupni DSPS</w:t>
            </w:r>
          </w:p>
        </w:tc>
      </w:tr>
      <w:tr w:rsidR="00894856" w14:paraId="0134AF41" w14:textId="77777777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599070E" w14:textId="77777777" w:rsidR="00894856" w:rsidRPr="00894856" w:rsidRDefault="00894856" w:rsidP="001E4906">
            <w:pPr>
              <w:rPr>
                <w:b/>
              </w:rPr>
            </w:pPr>
            <w:r w:rsidRPr="00894856">
              <w:rPr>
                <w:b/>
              </w:rPr>
              <w:t>Označení</w:t>
            </w:r>
          </w:p>
        </w:tc>
        <w:tc>
          <w:tcPr>
            <w:tcW w:w="7958" w:type="dxa"/>
            <w:gridSpan w:val="2"/>
          </w:tcPr>
          <w:p w14:paraId="1AB086EB" w14:textId="77777777" w:rsidR="00894856" w:rsidRP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94856">
              <w:rPr>
                <w:b/>
              </w:rPr>
              <w:t>Název přílohy</w:t>
            </w:r>
          </w:p>
        </w:tc>
      </w:tr>
      <w:tr w:rsidR="00894856" w14:paraId="749A77ED" w14:textId="77777777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5D3407D5" w14:textId="77777777" w:rsidR="00894856" w:rsidRDefault="00894856" w:rsidP="001E4906">
            <w:r>
              <w:t>A</w:t>
            </w:r>
          </w:p>
        </w:tc>
        <w:tc>
          <w:tcPr>
            <w:tcW w:w="7958" w:type="dxa"/>
            <w:gridSpan w:val="2"/>
          </w:tcPr>
          <w:p w14:paraId="301D7190" w14:textId="77777777" w:rsid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Průvodní zpráva</w:t>
            </w:r>
          </w:p>
        </w:tc>
      </w:tr>
      <w:tr w:rsidR="00894856" w14:paraId="14BE8284" w14:textId="77777777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4F7BE66" w14:textId="77777777" w:rsidR="00894856" w:rsidRDefault="00894856" w:rsidP="001E4906">
            <w:r>
              <w:t>B</w:t>
            </w:r>
          </w:p>
        </w:tc>
        <w:tc>
          <w:tcPr>
            <w:tcW w:w="7958" w:type="dxa"/>
            <w:gridSpan w:val="2"/>
          </w:tcPr>
          <w:p w14:paraId="0F504046" w14:textId="77777777" w:rsid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Souhrnná technická zpráva</w:t>
            </w:r>
          </w:p>
        </w:tc>
      </w:tr>
      <w:tr w:rsidR="00F4724E" w14:paraId="7C604FC7" w14:textId="777777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BA1C78F" w14:textId="77777777" w:rsidR="00F4724E" w:rsidRDefault="00F4724E" w:rsidP="001E4906">
            <w:r>
              <w:t>C</w:t>
            </w:r>
          </w:p>
        </w:tc>
        <w:tc>
          <w:tcPr>
            <w:tcW w:w="7958" w:type="dxa"/>
            <w:gridSpan w:val="2"/>
          </w:tcPr>
          <w:p w14:paraId="3871AF56" w14:textId="77777777" w:rsidR="00F4724E" w:rsidRDefault="00F4724E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Situační výkresy</w:t>
            </w:r>
          </w:p>
        </w:tc>
      </w:tr>
      <w:tr w:rsidR="00AA3977" w14:paraId="32579926" w14:textId="777777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5E187D2" w14:textId="77777777" w:rsidR="00AA3977" w:rsidRDefault="00AA3977" w:rsidP="001E4906">
            <w:proofErr w:type="gramStart"/>
            <w:r>
              <w:t>C.1</w:t>
            </w:r>
            <w:proofErr w:type="gramEnd"/>
          </w:p>
        </w:tc>
        <w:tc>
          <w:tcPr>
            <w:tcW w:w="1984" w:type="dxa"/>
            <w:vMerge w:val="restart"/>
          </w:tcPr>
          <w:p w14:paraId="082446F4" w14:textId="77777777"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</w:tcPr>
          <w:p w14:paraId="72C2B2F0" w14:textId="77777777"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Situační výkres širších vztahů</w:t>
            </w:r>
          </w:p>
        </w:tc>
      </w:tr>
      <w:tr w:rsidR="00AA3977" w14:paraId="647E12F3" w14:textId="777777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59B194C" w14:textId="77777777" w:rsidR="00AA3977" w:rsidRDefault="00AA3977" w:rsidP="001E4906">
            <w:proofErr w:type="gramStart"/>
            <w:r>
              <w:t>C.2</w:t>
            </w:r>
            <w:proofErr w:type="gramEnd"/>
          </w:p>
        </w:tc>
        <w:tc>
          <w:tcPr>
            <w:tcW w:w="1984" w:type="dxa"/>
            <w:vMerge/>
          </w:tcPr>
          <w:p w14:paraId="0A26784A" w14:textId="77777777"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</w:tcPr>
          <w:p w14:paraId="00E17625" w14:textId="77777777" w:rsidR="00AA3977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Katastrální situační výkres</w:t>
            </w:r>
          </w:p>
        </w:tc>
      </w:tr>
      <w:tr w:rsidR="00AA3977" w14:paraId="7A51DCBF" w14:textId="777777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53A9E63E" w14:textId="77777777" w:rsidR="00AA3977" w:rsidRDefault="00AA3977" w:rsidP="001E4906">
            <w:proofErr w:type="gramStart"/>
            <w:r>
              <w:t>C.3</w:t>
            </w:r>
            <w:proofErr w:type="gramEnd"/>
          </w:p>
        </w:tc>
        <w:tc>
          <w:tcPr>
            <w:tcW w:w="1984" w:type="dxa"/>
            <w:vMerge/>
          </w:tcPr>
          <w:p w14:paraId="37F2C864" w14:textId="77777777"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</w:tcPr>
          <w:p w14:paraId="77FE856F" w14:textId="77777777"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Koordinační situační výkres</w:t>
            </w:r>
          </w:p>
        </w:tc>
      </w:tr>
      <w:tr w:rsidR="00AA3977" w14:paraId="652A6AD4" w14:textId="777777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18E7B1B" w14:textId="77777777" w:rsidR="00AA3977" w:rsidRDefault="00AA3977" w:rsidP="001E4906">
            <w:proofErr w:type="gramStart"/>
            <w:r>
              <w:t>C.4</w:t>
            </w:r>
            <w:proofErr w:type="gramEnd"/>
          </w:p>
        </w:tc>
        <w:tc>
          <w:tcPr>
            <w:tcW w:w="1984" w:type="dxa"/>
            <w:vMerge/>
          </w:tcPr>
          <w:p w14:paraId="42158E0E" w14:textId="77777777"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</w:tcPr>
          <w:p w14:paraId="4FF7815B" w14:textId="77777777"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Speciální výkresy</w:t>
            </w:r>
          </w:p>
        </w:tc>
      </w:tr>
      <w:tr w:rsidR="00856E6D" w14:paraId="302D7AEB" w14:textId="77777777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27514100" w14:textId="77777777" w:rsidR="00856E6D" w:rsidRPr="001D6F20" w:rsidRDefault="00856E6D" w:rsidP="001E4906">
            <w:r w:rsidRPr="001D6F20">
              <w:t>D</w:t>
            </w:r>
          </w:p>
        </w:tc>
        <w:tc>
          <w:tcPr>
            <w:tcW w:w="7958" w:type="dxa"/>
            <w:gridSpan w:val="2"/>
          </w:tcPr>
          <w:p w14:paraId="73376BBF" w14:textId="77777777" w:rsidR="00856E6D" w:rsidRPr="001D6F20" w:rsidRDefault="00856E6D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Dokumentace objektů</w:t>
            </w:r>
          </w:p>
        </w:tc>
      </w:tr>
      <w:tr w:rsidR="00CA773F" w14:paraId="775D2664" w14:textId="77777777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5BD15F03" w14:textId="77777777" w:rsidR="00CA773F" w:rsidRPr="001D6F20" w:rsidRDefault="00216B6F" w:rsidP="001E4906">
            <w:r>
              <w:t>N</w:t>
            </w:r>
          </w:p>
        </w:tc>
        <w:tc>
          <w:tcPr>
            <w:tcW w:w="7958" w:type="dxa"/>
            <w:gridSpan w:val="2"/>
          </w:tcPr>
          <w:p w14:paraId="0A36E789" w14:textId="77777777" w:rsidR="00CA773F" w:rsidRPr="001D6F20" w:rsidRDefault="00CA77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Dokladová část</w:t>
            </w:r>
          </w:p>
        </w:tc>
      </w:tr>
    </w:tbl>
    <w:p w14:paraId="73C1EB1E" w14:textId="77777777" w:rsidR="009C4C54" w:rsidRPr="00D61CCA" w:rsidRDefault="009C4C54" w:rsidP="009C4C54">
      <w:pPr>
        <w:pStyle w:val="Nadpis2-2"/>
        <w:spacing w:before="240" w:after="120"/>
      </w:pPr>
      <w:bookmarkStart w:id="33" w:name="_Toc51660016"/>
      <w:r>
        <w:t>Procesy pro informační model BIM</w:t>
      </w:r>
      <w:bookmarkEnd w:id="33"/>
      <w:r>
        <w:t xml:space="preserve"> </w:t>
      </w:r>
    </w:p>
    <w:p w14:paraId="7165D33C" w14:textId="77777777" w:rsidR="00240478" w:rsidRDefault="009C4C54">
      <w:pPr>
        <w:rPr>
          <w:rFonts w:asciiTheme="majorHAnsi" w:hAnsiTheme="majorHAnsi"/>
          <w:b/>
          <w:caps/>
          <w:sz w:val="22"/>
        </w:rPr>
      </w:pPr>
      <w:r w:rsidRPr="009C4C54">
        <w:rPr>
          <w:bCs/>
        </w:rPr>
        <w:t xml:space="preserve">V tomto dokumentu se používá termín „procesy“ ve stejném významu jako pracovní postupy. Nejedná se přitom o „procesy“ ve smyslu procesního portálu </w:t>
      </w:r>
    </w:p>
    <w:p w14:paraId="6A659004" w14:textId="77777777" w:rsidR="008725AC" w:rsidRDefault="008725AC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5552E6F5" w14:textId="77777777" w:rsidR="00766D4F" w:rsidRPr="00766D4F" w:rsidRDefault="00766D4F" w:rsidP="00766D4F">
      <w:pPr>
        <w:pStyle w:val="Nadpis2-1"/>
        <w:keepNext w:val="0"/>
        <w:widowControl w:val="0"/>
      </w:pPr>
      <w:bookmarkStart w:id="34" w:name="_Toc51660017"/>
      <w:r w:rsidRPr="00766D4F">
        <w:lastRenderedPageBreak/>
        <w:t>Softwarové vybavení a datové formáty</w:t>
      </w:r>
      <w:bookmarkEnd w:id="34"/>
    </w:p>
    <w:p w14:paraId="6873285B" w14:textId="4771A557" w:rsidR="00766D4F" w:rsidRDefault="00766D4F" w:rsidP="00AD354B">
      <w:pPr>
        <w:jc w:val="both"/>
      </w:pPr>
      <w:r w:rsidRPr="000112FF">
        <w:t>Výpis jednotlivých softwarových nástrojů</w:t>
      </w:r>
      <w:r w:rsidR="000112FF">
        <w:t xml:space="preserve"> (SW)</w:t>
      </w:r>
      <w:r w:rsidRPr="000112FF">
        <w:t xml:space="preserve"> </w:t>
      </w:r>
      <w:r w:rsidR="000112FF">
        <w:t>dle profesních skupin objektů</w:t>
      </w:r>
      <w:r w:rsidR="000D7D96">
        <w:t xml:space="preserve"> bude uvedený v dokumentu </w:t>
      </w:r>
      <w:r w:rsidR="008E501E">
        <w:t>BEP</w:t>
      </w:r>
      <w:r w:rsidR="000112FF">
        <w:t xml:space="preserve">. Uvádí se profesní nástroje nativního formátu a formátu </w:t>
      </w:r>
      <w:proofErr w:type="spellStart"/>
      <w:r w:rsidR="000112FF" w:rsidRPr="000112FF">
        <w:t>ifc</w:t>
      </w:r>
      <w:proofErr w:type="spellEnd"/>
      <w:r w:rsidR="000112FF">
        <w:t>.</w:t>
      </w:r>
      <w:r w:rsidR="000112FF" w:rsidRPr="000112FF">
        <w:t xml:space="preserve">, </w:t>
      </w:r>
      <w:proofErr w:type="spellStart"/>
      <w:r w:rsidR="000112FF" w:rsidRPr="000112FF">
        <w:t>pdf</w:t>
      </w:r>
      <w:proofErr w:type="spellEnd"/>
      <w:r w:rsidR="000112FF" w:rsidRPr="000112FF">
        <w:t>, a dalších nativních formátech schopných přenést grafické i datové informace zanesené do modelu</w:t>
      </w:r>
      <w:r w:rsidRPr="000112FF">
        <w:t>, ve kterých budou využívány. Výpis datových formátů pro daný projekt</w:t>
      </w:r>
      <w:r w:rsidR="00450AC0">
        <w:t xml:space="preserve"> bude ze strany Zhotovitele plynule doplňován.</w:t>
      </w:r>
    </w:p>
    <w:p w14:paraId="24E025B8" w14:textId="77777777" w:rsidR="00D13D43" w:rsidRDefault="00D13D43" w:rsidP="00450AC0">
      <w:pPr>
        <w:pStyle w:val="Nadpis2-2"/>
      </w:pPr>
      <w:bookmarkStart w:id="35" w:name="_Toc51660018"/>
      <w:r>
        <w:t xml:space="preserve">Výpis </w:t>
      </w:r>
      <w:r w:rsidRPr="000112FF">
        <w:t>softwarových nástrojů</w:t>
      </w:r>
      <w:bookmarkEnd w:id="35"/>
    </w:p>
    <w:p w14:paraId="4613C495" w14:textId="77777777" w:rsidR="00686532" w:rsidRDefault="00686532" w:rsidP="00450AC0">
      <w:pPr>
        <w:jc w:val="both"/>
      </w:pPr>
      <w:r w:rsidRPr="0020743C">
        <w:t>Jednotlivé softwarové nástroje musí být mezi sebou kompatibilní v rámci dodržení základních požadavků na CDE – komunikace pomocí sdílených formátů ve sdíleném prostředí.</w:t>
      </w:r>
    </w:p>
    <w:p w14:paraId="08843CE8" w14:textId="77777777" w:rsidR="00791F06" w:rsidRDefault="000D7D96" w:rsidP="00450AC0">
      <w:pPr>
        <w:pStyle w:val="Nadpis2-2"/>
      </w:pPr>
      <w:bookmarkStart w:id="36" w:name="_Toc51660019"/>
      <w:r>
        <w:t>Datová struktura informačního modelu BIM ve stupni PDPS</w:t>
      </w:r>
      <w:bookmarkEnd w:id="36"/>
      <w:r>
        <w:t xml:space="preserve"> </w:t>
      </w:r>
    </w:p>
    <w:tbl>
      <w:tblPr>
        <w:tblW w:w="9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020"/>
      </w:tblGrid>
      <w:tr w:rsidR="000D7D96" w:rsidRPr="00854B38" w14:paraId="1DA99EB3" w14:textId="77777777" w:rsidTr="00ED4CE9">
        <w:trPr>
          <w:trHeight w:hRule="exact" w:val="281"/>
        </w:trPr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421543E" w14:textId="77777777" w:rsidR="000D7D96" w:rsidRPr="000D7D96" w:rsidRDefault="000D7D96" w:rsidP="00ED4CE9">
            <w:pPr>
              <w:spacing w:before="0"/>
              <w:rPr>
                <w:rFonts w:asciiTheme="minorHAnsi" w:eastAsia="Times New Roman" w:hAnsiTheme="minorHAnsi" w:cs="Arial"/>
                <w:b/>
                <w:szCs w:val="16"/>
                <w:lang w:eastAsia="cs-CZ"/>
              </w:rPr>
            </w:pPr>
            <w:r w:rsidRPr="000D7D96">
              <w:rPr>
                <w:rFonts w:asciiTheme="minorHAnsi" w:eastAsia="Times New Roman" w:hAnsiTheme="minorHAnsi" w:cs="Times New Roman"/>
                <w:b/>
                <w:szCs w:val="16"/>
                <w:lang w:eastAsia="cs-CZ"/>
              </w:rPr>
              <w:t>D. Technologická část (PS)</w:t>
            </w:r>
          </w:p>
        </w:tc>
      </w:tr>
      <w:tr w:rsidR="000D7D96" w:rsidRPr="00854B38" w14:paraId="46EFB337" w14:textId="77777777" w:rsidTr="009C4191">
        <w:trPr>
          <w:trHeight w:val="1439"/>
        </w:trPr>
        <w:tc>
          <w:tcPr>
            <w:tcW w:w="503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0F39FA25" w14:textId="77777777" w:rsidR="000D7D96" w:rsidRPr="000D7D96" w:rsidRDefault="000D7D96" w:rsidP="000D7D96">
            <w:pPr>
              <w:contextualSpacing/>
              <w:rPr>
                <w:rFonts w:asciiTheme="minorHAnsi" w:eastAsia="Times New Roman" w:hAnsiTheme="minorHAnsi" w:cs="Times New Roman"/>
                <w:b/>
                <w:sz w:val="16"/>
                <w:szCs w:val="16"/>
                <w:lang w:eastAsia="cs-CZ"/>
              </w:rPr>
            </w:pPr>
            <w:proofErr w:type="gramStart"/>
            <w:r w:rsidRPr="000D7D96">
              <w:rPr>
                <w:rFonts w:asciiTheme="minorHAnsi" w:eastAsia="Times New Roman" w:hAnsiTheme="minorHAnsi" w:cs="Times New Roman"/>
                <w:b/>
                <w:sz w:val="16"/>
                <w:szCs w:val="16"/>
                <w:lang w:eastAsia="cs-CZ"/>
              </w:rPr>
              <w:t>D.1 Železniční</w:t>
            </w:r>
            <w:proofErr w:type="gramEnd"/>
            <w:r w:rsidRPr="000D7D96">
              <w:rPr>
                <w:rFonts w:asciiTheme="minorHAnsi" w:eastAsia="Times New Roman" w:hAnsiTheme="minorHAnsi" w:cs="Times New Roman"/>
                <w:b/>
                <w:sz w:val="16"/>
                <w:szCs w:val="16"/>
                <w:lang w:eastAsia="cs-CZ"/>
              </w:rPr>
              <w:t xml:space="preserve"> zabezpečovací zařízení</w:t>
            </w:r>
          </w:p>
          <w:p w14:paraId="3E3E0B00" w14:textId="77777777" w:rsidR="000D7D96" w:rsidRPr="000D7D96" w:rsidRDefault="000D7D96" w:rsidP="000D7D96">
            <w:pPr>
              <w:contextualSpacing/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</w:pPr>
            <w:proofErr w:type="gramStart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D.1.1</w:t>
            </w:r>
            <w:proofErr w:type="gramEnd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 xml:space="preserve"> Staniční zabezpečovací zařízení</w:t>
            </w:r>
          </w:p>
          <w:p w14:paraId="6D38C342" w14:textId="77777777" w:rsidR="000D7D96" w:rsidRPr="000D7D96" w:rsidRDefault="000D7D96" w:rsidP="000D7D96">
            <w:pPr>
              <w:contextualSpacing/>
              <w:rPr>
                <w:rFonts w:asciiTheme="minorHAnsi" w:eastAsia="Times New Roman" w:hAnsiTheme="minorHAnsi" w:cs="Times New Roman"/>
                <w:b/>
                <w:sz w:val="16"/>
                <w:szCs w:val="16"/>
                <w:lang w:eastAsia="cs-CZ"/>
              </w:rPr>
            </w:pPr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PS 10 10</w:t>
            </w:r>
            <w:r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 </w:t>
            </w:r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Staniční zabezpečovací zařízení, </w:t>
            </w:r>
          </w:p>
        </w:tc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14:paraId="35A7A706" w14:textId="77777777" w:rsidR="000D7D96" w:rsidRPr="000D7D96" w:rsidRDefault="000D7D96" w:rsidP="000D7D96">
            <w:pPr>
              <w:contextualSpacing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 xml:space="preserve">návěstidla jako zjednodušená tělesa, </w:t>
            </w:r>
          </w:p>
          <w:p w14:paraId="7BBF6851" w14:textId="77777777" w:rsidR="000D7D96" w:rsidRPr="000D7D96" w:rsidRDefault="000D7D96" w:rsidP="000D7D96">
            <w:pPr>
              <w:contextualSpacing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 xml:space="preserve">hlavní kabelové trasy (mimo </w:t>
            </w:r>
            <w:proofErr w:type="spellStart"/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>kabelovod</w:t>
            </w:r>
            <w:proofErr w:type="spellEnd"/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 xml:space="preserve">) formou čáry, </w:t>
            </w:r>
          </w:p>
          <w:p w14:paraId="7911F524" w14:textId="77777777" w:rsidR="000D7D96" w:rsidRPr="000D7D96" w:rsidRDefault="000D7D96" w:rsidP="000D7D96">
            <w:pPr>
              <w:contextualSpacing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>kvádry jako technologie v technologické místnosti a skříně v kolejišti, zjednodušeně přestavníky a výkolejky,</w:t>
            </w:r>
          </w:p>
          <w:p w14:paraId="40F660E3" w14:textId="77777777" w:rsidR="000D7D96" w:rsidRPr="000D7D96" w:rsidRDefault="000D7D96" w:rsidP="00ED4CE9">
            <w:pPr>
              <w:contextualSpacing/>
              <w:rPr>
                <w:rFonts w:asciiTheme="minorHAnsi" w:eastAsia="Times New Roman" w:hAnsiTheme="minorHAnsi" w:cs="Arial"/>
                <w:b/>
                <w:sz w:val="16"/>
                <w:szCs w:val="16"/>
                <w:lang w:eastAsia="cs-CZ"/>
              </w:rPr>
            </w:pPr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>ostatní prvky bez zákresu,</w:t>
            </w:r>
          </w:p>
        </w:tc>
      </w:tr>
      <w:tr w:rsidR="000D7D96" w:rsidRPr="000D7D96" w14:paraId="0F791633" w14:textId="77777777" w:rsidTr="009C4191">
        <w:trPr>
          <w:trHeight w:val="1319"/>
        </w:trPr>
        <w:tc>
          <w:tcPr>
            <w:tcW w:w="503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74BB1B25" w14:textId="77777777" w:rsidR="000D7D96" w:rsidRPr="000D7D96" w:rsidRDefault="000D7D96" w:rsidP="000D7D96">
            <w:pPr>
              <w:contextualSpacing/>
              <w:rPr>
                <w:rFonts w:asciiTheme="minorHAnsi" w:eastAsia="Times New Roman" w:hAnsiTheme="minorHAnsi" w:cs="Arial"/>
                <w:b/>
                <w:sz w:val="16"/>
                <w:szCs w:val="16"/>
                <w:lang w:eastAsia="cs-CZ"/>
              </w:rPr>
            </w:pPr>
            <w:proofErr w:type="gramStart"/>
            <w:r w:rsidRPr="000D7D96">
              <w:rPr>
                <w:rFonts w:asciiTheme="minorHAnsi" w:eastAsia="Times New Roman" w:hAnsiTheme="minorHAnsi" w:cs="Times New Roman"/>
                <w:b/>
                <w:sz w:val="16"/>
                <w:szCs w:val="16"/>
                <w:lang w:eastAsia="cs-CZ"/>
              </w:rPr>
              <w:t>D.2 Železniční</w:t>
            </w:r>
            <w:proofErr w:type="gramEnd"/>
            <w:r w:rsidRPr="000D7D96">
              <w:rPr>
                <w:rFonts w:asciiTheme="minorHAnsi" w:eastAsia="Times New Roman" w:hAnsiTheme="minorHAnsi" w:cs="Times New Roman"/>
                <w:b/>
                <w:sz w:val="16"/>
                <w:szCs w:val="16"/>
                <w:lang w:eastAsia="cs-CZ"/>
              </w:rPr>
              <w:t xml:space="preserve"> sdělovací zařízení</w:t>
            </w:r>
          </w:p>
          <w:p w14:paraId="490D564C" w14:textId="77777777" w:rsidR="00ED4CE9" w:rsidRPr="00ED4CE9" w:rsidRDefault="00ED4CE9" w:rsidP="000D7D96">
            <w:pPr>
              <w:contextualSpacing/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</w:pPr>
            <w:proofErr w:type="gramStart"/>
            <w:r w:rsidRPr="00ED4CE9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D.2.1</w:t>
            </w:r>
            <w:proofErr w:type="gramEnd"/>
            <w:r w:rsidRPr="00ED4CE9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 xml:space="preserve"> Kabelizace (místní, dálková) včetně přenosových systémů</w:t>
            </w:r>
          </w:p>
          <w:p w14:paraId="1FB48531" w14:textId="77777777" w:rsidR="000D7D96" w:rsidRPr="000D7D96" w:rsidRDefault="000D7D96" w:rsidP="000D7D96">
            <w:pPr>
              <w:contextualSpacing/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</w:pPr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PS 20 10 – PS 20 32</w:t>
            </w:r>
          </w:p>
          <w:p w14:paraId="6B666BA2" w14:textId="77777777" w:rsidR="000D7D96" w:rsidRPr="000D7D96" w:rsidRDefault="000D7D96" w:rsidP="000D7D96">
            <w:pPr>
              <w:contextualSpacing/>
              <w:rPr>
                <w:rFonts w:asciiTheme="minorHAnsi" w:eastAsia="Times New Roman" w:hAnsiTheme="minorHAnsi" w:cs="Arial"/>
                <w:b/>
                <w:sz w:val="16"/>
                <w:szCs w:val="16"/>
                <w:lang w:eastAsia="cs-CZ"/>
              </w:rPr>
            </w:pPr>
            <w:proofErr w:type="spellStart"/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Žst</w:t>
            </w:r>
            <w:proofErr w:type="spellEnd"/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. Roudnice n. L., připojení výtahů MK, ochrana stávajících DK, rozhlasové zařízení, informační systém, kamerový systém</w:t>
            </w:r>
          </w:p>
        </w:tc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14:paraId="533C26F4" w14:textId="77777777" w:rsidR="000D7D96" w:rsidRPr="000D7D96" w:rsidRDefault="000D7D96" w:rsidP="000D7D96">
            <w:pPr>
              <w:contextualSpacing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 xml:space="preserve">rozhlas a kamery jen na vlastních sloupcích, </w:t>
            </w:r>
          </w:p>
          <w:p w14:paraId="45AF3748" w14:textId="77777777" w:rsidR="000D7D96" w:rsidRPr="000D7D96" w:rsidRDefault="000D7D96" w:rsidP="000D7D96">
            <w:pPr>
              <w:contextualSpacing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 xml:space="preserve">hlavní kabelové trasy (mimo </w:t>
            </w:r>
            <w:proofErr w:type="spellStart"/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>kabelovod</w:t>
            </w:r>
            <w:proofErr w:type="spellEnd"/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 xml:space="preserve">) formou čáry, </w:t>
            </w:r>
          </w:p>
          <w:p w14:paraId="6DE89A6C" w14:textId="77777777" w:rsidR="000D7D96" w:rsidRPr="000D7D96" w:rsidRDefault="000D7D96" w:rsidP="000D7D96">
            <w:pPr>
              <w:contextualSpacing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>kvádry jako hlavní skříně v technologické místnosti,</w:t>
            </w:r>
          </w:p>
        </w:tc>
      </w:tr>
      <w:tr w:rsidR="000D7D96" w:rsidRPr="00854B38" w14:paraId="05BACA11" w14:textId="77777777" w:rsidTr="009C4191">
        <w:trPr>
          <w:trHeight w:val="517"/>
        </w:trPr>
        <w:tc>
          <w:tcPr>
            <w:tcW w:w="5032" w:type="dxa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3556AD6" w14:textId="77777777" w:rsidR="00ED4CE9" w:rsidRPr="000D7D96" w:rsidRDefault="00ED4CE9" w:rsidP="00ED4CE9">
            <w:pPr>
              <w:contextualSpacing/>
              <w:rPr>
                <w:rFonts w:asciiTheme="minorHAnsi" w:eastAsia="Times New Roman" w:hAnsiTheme="minorHAnsi" w:cs="Arial"/>
                <w:b/>
                <w:sz w:val="16"/>
                <w:szCs w:val="16"/>
                <w:lang w:eastAsia="cs-CZ"/>
              </w:rPr>
            </w:pPr>
            <w:proofErr w:type="gramStart"/>
            <w:r w:rsidRPr="000D7D96">
              <w:rPr>
                <w:rFonts w:asciiTheme="minorHAnsi" w:eastAsia="Times New Roman" w:hAnsiTheme="minorHAnsi" w:cs="Times New Roman"/>
                <w:b/>
                <w:sz w:val="16"/>
                <w:szCs w:val="16"/>
                <w:lang w:eastAsia="cs-CZ"/>
              </w:rPr>
              <w:t>D.2 Železniční</w:t>
            </w:r>
            <w:proofErr w:type="gramEnd"/>
            <w:r w:rsidRPr="000D7D96">
              <w:rPr>
                <w:rFonts w:asciiTheme="minorHAnsi" w:eastAsia="Times New Roman" w:hAnsiTheme="minorHAnsi" w:cs="Times New Roman"/>
                <w:b/>
                <w:sz w:val="16"/>
                <w:szCs w:val="16"/>
                <w:lang w:eastAsia="cs-CZ"/>
              </w:rPr>
              <w:t xml:space="preserve"> sdělovací zařízení</w:t>
            </w:r>
          </w:p>
          <w:p w14:paraId="6EF05214" w14:textId="77777777" w:rsidR="000D7D96" w:rsidRPr="000D7D96" w:rsidRDefault="000D7D96" w:rsidP="000D7D96">
            <w:pPr>
              <w:contextualSpacing/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</w:pPr>
            <w:proofErr w:type="gramStart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D.2.3</w:t>
            </w:r>
            <w:proofErr w:type="gramEnd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 xml:space="preserve"> Informační zařízení</w:t>
            </w:r>
          </w:p>
        </w:tc>
        <w:tc>
          <w:tcPr>
            <w:tcW w:w="4020" w:type="dxa"/>
            <w:tcBorders>
              <w:top w:val="single" w:sz="8" w:space="0" w:color="000000"/>
              <w:left w:val="single" w:sz="8" w:space="0" w:color="auto"/>
              <w:right w:val="single" w:sz="8" w:space="0" w:color="000000"/>
            </w:tcBorders>
          </w:tcPr>
          <w:p w14:paraId="1489CE44" w14:textId="77777777" w:rsidR="000D7D96" w:rsidRPr="000D7D96" w:rsidRDefault="000D7D96" w:rsidP="000D7D96">
            <w:pPr>
              <w:contextualSpacing/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</w:pPr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>informační systém formou kvádrů (+samostatných sloupků),</w:t>
            </w:r>
          </w:p>
        </w:tc>
      </w:tr>
      <w:tr w:rsidR="00ED4CE9" w:rsidRPr="00ED4CE9" w14:paraId="518661D0" w14:textId="77777777" w:rsidTr="00985583">
        <w:trPr>
          <w:trHeight w:hRule="exact" w:val="346"/>
        </w:trPr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9E6ACF7" w14:textId="77777777" w:rsidR="00ED4CE9" w:rsidRPr="00ED4CE9" w:rsidRDefault="00ED4CE9" w:rsidP="00ED4CE9">
            <w:pPr>
              <w:spacing w:before="0"/>
              <w:rPr>
                <w:rFonts w:asciiTheme="minorHAnsi" w:eastAsia="Times New Roman" w:hAnsiTheme="minorHAnsi" w:cs="Times New Roman"/>
                <w:b/>
                <w:szCs w:val="16"/>
                <w:lang w:eastAsia="cs-CZ"/>
              </w:rPr>
            </w:pPr>
            <w:r w:rsidRPr="00ED4CE9">
              <w:rPr>
                <w:rFonts w:asciiTheme="minorHAnsi" w:eastAsia="Times New Roman" w:hAnsiTheme="minorHAnsi" w:cs="Times New Roman"/>
                <w:b/>
                <w:szCs w:val="16"/>
                <w:lang w:eastAsia="cs-CZ"/>
              </w:rPr>
              <w:t>E. Stavební část (SO)</w:t>
            </w:r>
          </w:p>
        </w:tc>
      </w:tr>
      <w:tr w:rsidR="000D7D96" w:rsidRPr="00854B38" w14:paraId="18A12A7B" w14:textId="77777777" w:rsidTr="009C4191">
        <w:trPr>
          <w:trHeight w:hRule="exact" w:val="281"/>
        </w:trPr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B63397D" w14:textId="77777777" w:rsidR="000D7D96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b/>
                <w:sz w:val="16"/>
                <w:szCs w:val="16"/>
                <w:lang w:eastAsia="cs-CZ"/>
              </w:rPr>
            </w:pPr>
            <w:proofErr w:type="gramStart"/>
            <w:r w:rsidRPr="000D7D96">
              <w:rPr>
                <w:rFonts w:asciiTheme="minorHAnsi" w:eastAsia="Times New Roman" w:hAnsiTheme="minorHAnsi" w:cs="Times New Roman"/>
                <w:b/>
                <w:sz w:val="16"/>
                <w:szCs w:val="16"/>
                <w:lang w:eastAsia="cs-CZ"/>
              </w:rPr>
              <w:t>E.1 Inženýrské</w:t>
            </w:r>
            <w:proofErr w:type="gramEnd"/>
            <w:r w:rsidRPr="000D7D96">
              <w:rPr>
                <w:rFonts w:asciiTheme="minorHAnsi" w:eastAsia="Times New Roman" w:hAnsiTheme="minorHAnsi" w:cs="Times New Roman"/>
                <w:b/>
                <w:sz w:val="16"/>
                <w:szCs w:val="16"/>
                <w:lang w:eastAsia="cs-CZ"/>
              </w:rPr>
              <w:t xml:space="preserve"> objekty</w:t>
            </w:r>
          </w:p>
        </w:tc>
      </w:tr>
      <w:tr w:rsidR="00ED4CE9" w:rsidRPr="00854B38" w14:paraId="39BF74A1" w14:textId="77777777" w:rsidTr="009C4191">
        <w:trPr>
          <w:trHeight w:val="1283"/>
        </w:trPr>
        <w:tc>
          <w:tcPr>
            <w:tcW w:w="50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79E781C1" w14:textId="77777777" w:rsidR="00ED4CE9" w:rsidRDefault="00ED4CE9" w:rsidP="009C4191">
            <w:pPr>
              <w:spacing w:before="0"/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</w:pPr>
            <w:proofErr w:type="gramStart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E.1.1</w:t>
            </w:r>
            <w:proofErr w:type="gramEnd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 xml:space="preserve"> Železniční svršek a spodek</w:t>
            </w:r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 </w:t>
            </w:r>
          </w:p>
          <w:p w14:paraId="4169B77C" w14:textId="77777777" w:rsidR="00ED4CE9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</w:pPr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SO 10 10</w:t>
            </w:r>
            <w:r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 </w:t>
            </w:r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Železniční svršek</w:t>
            </w:r>
          </w:p>
          <w:p w14:paraId="0FB0D8F5" w14:textId="77777777" w:rsidR="00ED4CE9" w:rsidRDefault="00ED4CE9" w:rsidP="009C4191">
            <w:pPr>
              <w:spacing w:before="0"/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</w:pPr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SO 10 11- SO 10 11.1</w:t>
            </w:r>
            <w:r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 </w:t>
            </w:r>
          </w:p>
          <w:p w14:paraId="0E7FD85E" w14:textId="77777777" w:rsidR="00ED4CE9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</w:pPr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Železniční spodek, sanace tělesa nad podzemními prostory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</w:tcPr>
          <w:p w14:paraId="599C4BD0" w14:textId="77777777" w:rsidR="00ED4CE9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 xml:space="preserve">osy kolejí a kolejnic, vytyčovací schémata výhybek, zjednodušeně zarážedla, sypané vrstvy formou ploch, odvodnění formou čar a zjednodušených těles místo šachet, </w:t>
            </w:r>
          </w:p>
          <w:p w14:paraId="5C155735" w14:textId="77777777" w:rsidR="00ED4CE9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</w:pPr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>vyrovnání stávajících kolejí jen jako osy kolejí a kolejnic</w:t>
            </w:r>
          </w:p>
        </w:tc>
      </w:tr>
      <w:tr w:rsidR="00ED4CE9" w:rsidRPr="00854B38" w14:paraId="5E6B4C86" w14:textId="77777777" w:rsidTr="009C4191">
        <w:trPr>
          <w:trHeight w:val="976"/>
        </w:trPr>
        <w:tc>
          <w:tcPr>
            <w:tcW w:w="503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14:paraId="00EA1F4E" w14:textId="77777777" w:rsidR="00ED4CE9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</w:pPr>
            <w:proofErr w:type="gramStart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E.1.4</w:t>
            </w:r>
            <w:proofErr w:type="gramEnd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 xml:space="preserve"> Mosty, návěstní krakorce</w:t>
            </w:r>
          </w:p>
          <w:p w14:paraId="30BFAC82" w14:textId="77777777" w:rsidR="00ED4CE9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</w:pPr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SO 10 40</w:t>
            </w:r>
          </w:p>
          <w:p w14:paraId="4449C168" w14:textId="77777777" w:rsidR="00ED4CE9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</w:pPr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Úprava podchodu v km 476,674 (vč. výtahových šachet)</w:t>
            </w:r>
          </w:p>
          <w:p w14:paraId="5C8D9160" w14:textId="77777777" w:rsidR="00ED4CE9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</w:pPr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SO 10 41</w:t>
            </w:r>
          </w:p>
          <w:p w14:paraId="3E0F0942" w14:textId="77777777" w:rsidR="00ED4CE9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</w:pPr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Úprava mostu v km 476,478</w:t>
            </w:r>
          </w:p>
        </w:tc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14:paraId="61E30CB4" w14:textId="77777777" w:rsidR="00ED4CE9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</w:pPr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>tělesa jako dilatační díly NK, sloupy, základy a piloty, schody ve skutečném tvaru, zábradlí jako plochy,</w:t>
            </w:r>
          </w:p>
        </w:tc>
      </w:tr>
      <w:tr w:rsidR="00ED4CE9" w:rsidRPr="00854B38" w14:paraId="025F8C39" w14:textId="77777777" w:rsidTr="009C4191">
        <w:trPr>
          <w:trHeight w:val="448"/>
        </w:trPr>
        <w:tc>
          <w:tcPr>
            <w:tcW w:w="503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14:paraId="5563A98A" w14:textId="77777777" w:rsidR="00ED4CE9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</w:pPr>
            <w:proofErr w:type="gramStart"/>
            <w:r w:rsidRPr="00ED4CE9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E.1.5</w:t>
            </w:r>
            <w:proofErr w:type="gramEnd"/>
            <w:r w:rsidRPr="00ED4CE9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 xml:space="preserve"> Ostatní inženýrské</w:t>
            </w:r>
          </w:p>
          <w:p w14:paraId="6B6BEC72" w14:textId="77777777" w:rsidR="00ED4CE9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</w:pPr>
            <w:proofErr w:type="gramStart"/>
            <w:r w:rsidRPr="00ED4CE9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E.1.6</w:t>
            </w:r>
            <w:proofErr w:type="gramEnd"/>
            <w:r w:rsidRPr="00ED4CE9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 xml:space="preserve"> Potrubní vedení (voda, plyn, kanalizace)</w:t>
            </w:r>
          </w:p>
        </w:tc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14:paraId="265ABF09" w14:textId="77777777" w:rsidR="00ED4CE9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ED4CE9">
              <w:rPr>
                <w:rFonts w:asciiTheme="minorHAnsi" w:eastAsia="Times New Roman" w:hAnsiTheme="minorHAnsi" w:cs="Arial"/>
                <w:sz w:val="16"/>
                <w:szCs w:val="16"/>
              </w:rPr>
              <w:t>liniové prvky formou čáry, šachty a nádrže formou jednoduchého tělesa (válce, kvádru),</w:t>
            </w:r>
          </w:p>
        </w:tc>
      </w:tr>
      <w:tr w:rsidR="00ED4CE9" w:rsidRPr="00854B38" w14:paraId="4ED7D994" w14:textId="77777777" w:rsidTr="009C4191">
        <w:trPr>
          <w:trHeight w:val="658"/>
        </w:trPr>
        <w:tc>
          <w:tcPr>
            <w:tcW w:w="503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14:paraId="269312EB" w14:textId="77777777" w:rsidR="00ED4CE9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</w:pPr>
            <w:proofErr w:type="gramStart"/>
            <w:r w:rsidRPr="00ED4CE9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E.1.9</w:t>
            </w:r>
            <w:proofErr w:type="gramEnd"/>
            <w:r w:rsidRPr="00ED4CE9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 xml:space="preserve"> </w:t>
            </w:r>
            <w:proofErr w:type="spellStart"/>
            <w:r w:rsidRPr="00ED4CE9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Kabelovody</w:t>
            </w:r>
            <w:proofErr w:type="spellEnd"/>
            <w:r w:rsidRPr="00ED4CE9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, kolektory</w:t>
            </w:r>
          </w:p>
          <w:p w14:paraId="73497B4A" w14:textId="77777777" w:rsidR="00ED4CE9" w:rsidRPr="00ED4CE9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  <w:t xml:space="preserve">SO 20 10 </w:t>
            </w:r>
            <w:r w:rsidRPr="00ED4CE9"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  <w:t>Stavební úpravy ve výpravní budově</w:t>
            </w:r>
          </w:p>
        </w:tc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14:paraId="650BC662" w14:textId="77777777" w:rsidR="00ED4CE9" w:rsidRPr="00ED4CE9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ED4CE9">
              <w:rPr>
                <w:rFonts w:asciiTheme="minorHAnsi" w:eastAsia="Times New Roman" w:hAnsiTheme="minorHAnsi" w:cs="Arial"/>
                <w:sz w:val="16"/>
                <w:szCs w:val="16"/>
              </w:rPr>
              <w:t>vnější obrys jako jedno těleso</w:t>
            </w:r>
          </w:p>
          <w:p w14:paraId="0FC68B3A" w14:textId="77777777" w:rsidR="00ED4CE9" w:rsidRPr="00ED4CE9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ED4CE9">
              <w:rPr>
                <w:rFonts w:asciiTheme="minorHAnsi" w:eastAsia="Times New Roman" w:hAnsiTheme="minorHAnsi" w:cs="Arial"/>
                <w:sz w:val="16"/>
                <w:szCs w:val="16"/>
              </w:rPr>
              <w:t>nové prvky jako tělesa a plochy, drobné úpravy v budovách bez zákresu</w:t>
            </w:r>
          </w:p>
        </w:tc>
      </w:tr>
      <w:tr w:rsidR="00ED4CE9" w:rsidRPr="00ED4CE9" w14:paraId="57338E56" w14:textId="77777777" w:rsidTr="009C4191">
        <w:trPr>
          <w:trHeight w:hRule="exact" w:val="227"/>
        </w:trPr>
        <w:tc>
          <w:tcPr>
            <w:tcW w:w="905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14:paraId="49C2F4BB" w14:textId="77777777" w:rsidR="00ED4CE9" w:rsidRPr="00ED4CE9" w:rsidRDefault="00ED4CE9" w:rsidP="009C4191">
            <w:pPr>
              <w:spacing w:before="0"/>
              <w:rPr>
                <w:rFonts w:asciiTheme="minorHAnsi" w:eastAsia="Times New Roman" w:hAnsiTheme="minorHAnsi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b/>
                <w:sz w:val="16"/>
                <w:szCs w:val="16"/>
                <w:lang w:eastAsia="cs-CZ"/>
              </w:rPr>
              <w:t>E. 3 Trakční a energetická zařízení</w:t>
            </w:r>
          </w:p>
        </w:tc>
      </w:tr>
      <w:tr w:rsidR="00ED4CE9" w:rsidRPr="00854B38" w14:paraId="0046090E" w14:textId="77777777" w:rsidTr="009C4191">
        <w:trPr>
          <w:trHeight w:val="949"/>
        </w:trPr>
        <w:tc>
          <w:tcPr>
            <w:tcW w:w="50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FE8625D" w14:textId="77777777" w:rsidR="00ED4CE9" w:rsidRDefault="00ED4CE9" w:rsidP="009C4191">
            <w:pPr>
              <w:spacing w:before="0"/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</w:pPr>
            <w:proofErr w:type="gramStart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E.3.1</w:t>
            </w:r>
            <w:proofErr w:type="gramEnd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 xml:space="preserve"> Trakční vedení</w:t>
            </w:r>
          </w:p>
          <w:p w14:paraId="411283EB" w14:textId="77777777" w:rsidR="00ED4CE9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</w:pPr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SO 30 10 – SO 30 70</w:t>
            </w:r>
          </w:p>
          <w:p w14:paraId="7E5BAB34" w14:textId="77777777" w:rsidR="00ED4CE9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</w:pPr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Úprava trakčního vedení, úprava rozvodů NN a VO, osvětlení nástupiště č.1, č.2, </w:t>
            </w:r>
            <w:proofErr w:type="gramStart"/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č.3, osvětlení</w:t>
            </w:r>
            <w:proofErr w:type="gramEnd"/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 podchodu, </w:t>
            </w:r>
            <w:proofErr w:type="spellStart"/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>ukolejnění</w:t>
            </w:r>
            <w:proofErr w:type="spellEnd"/>
            <w:r w:rsidRPr="000D7D96">
              <w:rPr>
                <w:rFonts w:asciiTheme="minorHAnsi" w:hAnsiTheme="minorHAnsi" w:cs="Calibri"/>
                <w:bCs/>
                <w:color w:val="000000"/>
                <w:sz w:val="16"/>
                <w:szCs w:val="16"/>
              </w:rPr>
              <w:t xml:space="preserve"> kovových konstrukcí</w:t>
            </w:r>
          </w:p>
        </w:tc>
        <w:tc>
          <w:tcPr>
            <w:tcW w:w="4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DC3EC1E" w14:textId="77777777" w:rsidR="00ED4CE9" w:rsidRPr="000D7D96" w:rsidRDefault="00ED4CE9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</w:pPr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>stožáry jako zjednodušená tělesa (válce, hranoly) včetně základů, brány jako kvádry, pevná trolej formou čáry</w:t>
            </w:r>
          </w:p>
        </w:tc>
      </w:tr>
      <w:tr w:rsidR="009C4191" w:rsidRPr="00854B38" w14:paraId="09057A08" w14:textId="77777777" w:rsidTr="009C4191">
        <w:trPr>
          <w:trHeight w:val="474"/>
        </w:trPr>
        <w:tc>
          <w:tcPr>
            <w:tcW w:w="50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9D5FC82" w14:textId="77777777" w:rsidR="009C4191" w:rsidRPr="009C4191" w:rsidRDefault="009C4191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</w:pPr>
            <w:proofErr w:type="gramStart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E.3.4</w:t>
            </w:r>
            <w:proofErr w:type="gramEnd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 xml:space="preserve"> Ohřev výměn</w:t>
            </w:r>
          </w:p>
        </w:tc>
        <w:tc>
          <w:tcPr>
            <w:tcW w:w="4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144D754" w14:textId="77777777" w:rsidR="009C4191" w:rsidRPr="000D7D96" w:rsidRDefault="009C4191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</w:pPr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>hlavní kabelové trasy formou čáry, skříně v kolejišti jako kvádry, jinak bez zákresu,</w:t>
            </w:r>
          </w:p>
        </w:tc>
      </w:tr>
      <w:tr w:rsidR="009C4191" w:rsidRPr="00854B38" w14:paraId="1C7C7104" w14:textId="77777777" w:rsidTr="009C4191">
        <w:trPr>
          <w:trHeight w:val="949"/>
        </w:trPr>
        <w:tc>
          <w:tcPr>
            <w:tcW w:w="50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22739A8" w14:textId="77777777" w:rsidR="009C4191" w:rsidRDefault="009C4191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</w:pPr>
            <w:proofErr w:type="gramStart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E.3.6</w:t>
            </w:r>
            <w:proofErr w:type="gramEnd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 xml:space="preserve"> Rozvody </w:t>
            </w:r>
            <w:proofErr w:type="spellStart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vn</w:t>
            </w:r>
            <w:proofErr w:type="spellEnd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 xml:space="preserve">, </w:t>
            </w:r>
            <w:proofErr w:type="spellStart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nn</w:t>
            </w:r>
            <w:proofErr w:type="spellEnd"/>
            <w:r w:rsidRPr="000D7D96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  <w:t>, osvětlení a dálkové ovládání odpojovačů</w:t>
            </w:r>
          </w:p>
          <w:p w14:paraId="25DBB714" w14:textId="77777777" w:rsidR="009C4191" w:rsidRDefault="009C4191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</w:pPr>
            <w:r w:rsidRPr="009C4191"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  <w:t>PS 20 10 – PS 20 32</w:t>
            </w:r>
            <w:r w:rsidRPr="009C4191"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  <w:tab/>
            </w:r>
          </w:p>
          <w:p w14:paraId="790B33F5" w14:textId="77777777" w:rsidR="009C4191" w:rsidRPr="000D7D96" w:rsidRDefault="009C4191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cs-CZ"/>
              </w:rPr>
            </w:pPr>
            <w:proofErr w:type="spellStart"/>
            <w:r w:rsidRPr="009C4191"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  <w:t>Žst</w:t>
            </w:r>
            <w:proofErr w:type="spellEnd"/>
            <w:r w:rsidRPr="009C4191">
              <w:rPr>
                <w:rFonts w:asciiTheme="minorHAnsi" w:eastAsia="Times New Roman" w:hAnsiTheme="minorHAnsi" w:cs="Arial"/>
                <w:sz w:val="16"/>
                <w:szCs w:val="16"/>
                <w:lang w:eastAsia="cs-CZ"/>
              </w:rPr>
              <w:t>. Roudnice n. L., připojení výtahů MK, ochrana stávajících DK, rozhlasové zařízení, informační systém, kamerový systém</w:t>
            </w:r>
          </w:p>
        </w:tc>
        <w:tc>
          <w:tcPr>
            <w:tcW w:w="4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DD538F6" w14:textId="77777777" w:rsidR="009C4191" w:rsidRPr="000D7D96" w:rsidRDefault="009C4191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</w:rPr>
            </w:pPr>
            <w:r w:rsidRPr="000D7D96">
              <w:rPr>
                <w:rFonts w:asciiTheme="minorHAnsi" w:eastAsia="Times New Roman" w:hAnsiTheme="minorHAnsi" w:cs="Arial"/>
                <w:sz w:val="16"/>
                <w:szCs w:val="16"/>
              </w:rPr>
              <w:t>hlavní kabelové trasy formou čáry, skříně v kolejišti jako kvádry, osvětlení mimo podhledy jako zjednodušená tělesa</w:t>
            </w:r>
          </w:p>
          <w:p w14:paraId="37F7120E" w14:textId="77777777" w:rsidR="009C4191" w:rsidRPr="000D7D96" w:rsidRDefault="009C4191" w:rsidP="009C4191">
            <w:pPr>
              <w:spacing w:before="0"/>
              <w:rPr>
                <w:rFonts w:asciiTheme="minorHAnsi" w:eastAsia="Times New Roman" w:hAnsiTheme="minorHAnsi" w:cs="Arial"/>
                <w:sz w:val="16"/>
                <w:szCs w:val="16"/>
              </w:rPr>
            </w:pPr>
          </w:p>
        </w:tc>
      </w:tr>
    </w:tbl>
    <w:p w14:paraId="6D085654" w14:textId="77777777" w:rsidR="000D7D96" w:rsidRDefault="000D7D96" w:rsidP="00450AC0">
      <w:pPr>
        <w:jc w:val="both"/>
      </w:pPr>
    </w:p>
    <w:p w14:paraId="73E4D756" w14:textId="77777777" w:rsidR="00D13D43" w:rsidRDefault="00450AC0" w:rsidP="00450AC0">
      <w:pPr>
        <w:jc w:val="both"/>
      </w:pPr>
      <w:r>
        <w:lastRenderedPageBreak/>
        <w:t xml:space="preserve">Jednou ze základních cílů BIM projektu je prověření metodiky „Předpis pro informační modelování staveb (BIM) pro stavby dopravní infrastruktury - Datový standard“, </w:t>
      </w:r>
      <w:r w:rsidR="00D13D43">
        <w:t xml:space="preserve">určuje základní požadavky pro přípravu </w:t>
      </w:r>
      <w:r w:rsidR="002408EA">
        <w:t>I</w:t>
      </w:r>
      <w:r w:rsidR="00D13D43">
        <w:t>nformačních modelů</w:t>
      </w:r>
      <w:r>
        <w:t xml:space="preserve"> </w:t>
      </w:r>
      <w:r w:rsidR="00D13D43">
        <w:t>staveb. V základu tento dokument definuje podrobnost modelů, stavebních objektů/provozních</w:t>
      </w:r>
      <w:r>
        <w:t xml:space="preserve"> </w:t>
      </w:r>
      <w:r w:rsidR="00D13D43">
        <w:t>souborů a jednotlivých elementů, včetně jejich vlastností podle fází projektu. Nedílnou částí tohoto</w:t>
      </w:r>
      <w:r>
        <w:t xml:space="preserve"> </w:t>
      </w:r>
      <w:r w:rsidR="00D13D43">
        <w:t>dokumentu je Příloha č. 1 a 2</w:t>
      </w:r>
      <w:r>
        <w:t>.</w:t>
      </w:r>
      <w:r w:rsidR="00D13D43">
        <w:t xml:space="preserve"> </w:t>
      </w:r>
    </w:p>
    <w:p w14:paraId="2D260424" w14:textId="77777777" w:rsidR="007E7110" w:rsidRDefault="00D13D43" w:rsidP="00450AC0">
      <w:pPr>
        <w:jc w:val="both"/>
      </w:pPr>
      <w:r>
        <w:t>Dále dokument specifikuje formáty, jednotky, úrovně podrobností, označení jednotlivých</w:t>
      </w:r>
      <w:r w:rsidR="00450AC0">
        <w:t xml:space="preserve"> </w:t>
      </w:r>
      <w:r>
        <w:t>souborů, vlastnosti, standardy barev a další.</w:t>
      </w:r>
      <w:r w:rsidR="00450AC0">
        <w:t xml:space="preserve"> Součástí Datového standardu je příloha č. </w:t>
      </w:r>
      <w:proofErr w:type="gramStart"/>
      <w:r w:rsidR="005A21DC">
        <w:t>A.</w:t>
      </w:r>
      <w:r w:rsidR="00450AC0">
        <w:t>3 -  Sada</w:t>
      </w:r>
      <w:proofErr w:type="gramEnd"/>
      <w:r w:rsidR="00450AC0">
        <w:t xml:space="preserve"> vlastností – vygenerováno do formátu </w:t>
      </w:r>
      <w:proofErr w:type="spellStart"/>
      <w:r w:rsidR="00450AC0">
        <w:t>xls</w:t>
      </w:r>
      <w:proofErr w:type="spellEnd"/>
      <w:r w:rsidR="00450AC0">
        <w:t>.</w:t>
      </w:r>
    </w:p>
    <w:p w14:paraId="2679A355" w14:textId="77777777" w:rsidR="008049D0" w:rsidRDefault="008049D0" w:rsidP="00450AC0">
      <w:pPr>
        <w:jc w:val="both"/>
      </w:pPr>
      <w:r>
        <w:t>Zhotovitel prověří strukturu informačního modelu BIM ze stupni PDPS s datovým standardem (viz cíle kap. 3.2).</w:t>
      </w:r>
    </w:p>
    <w:p w14:paraId="7B0AABB1" w14:textId="6DE0CCA6" w:rsidR="003E799A" w:rsidRDefault="003E799A" w:rsidP="00450AC0">
      <w:pPr>
        <w:jc w:val="both"/>
      </w:pPr>
    </w:p>
    <w:sectPr w:rsidR="003E799A" w:rsidSect="00AB524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8C0809" w15:done="0"/>
  <w15:commentEx w15:paraId="3E6362BF" w15:done="0"/>
  <w15:commentEx w15:paraId="70273CD7" w15:done="0"/>
  <w15:commentEx w15:paraId="41802169" w15:done="0"/>
  <w15:commentEx w15:paraId="7BADC4C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2D1F9F" w14:textId="77777777" w:rsidR="00893D06" w:rsidRDefault="00893D06" w:rsidP="00962258">
      <w:r>
        <w:separator/>
      </w:r>
    </w:p>
  </w:endnote>
  <w:endnote w:type="continuationSeparator" w:id="0">
    <w:p w14:paraId="77FD0916" w14:textId="77777777" w:rsidR="00893D06" w:rsidRDefault="00893D06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048" w:type="dxa"/>
      <w:tblBorders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8055"/>
    </w:tblGrid>
    <w:tr w:rsidR="00DE05D1" w:rsidRPr="003462EB" w14:paraId="6ED22650" w14:textId="77777777" w:rsidTr="00E95B29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A675493" w14:textId="6D54DF69" w:rsidR="00DE05D1" w:rsidRPr="00B8518B" w:rsidRDefault="00DE05D1" w:rsidP="00E95B2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4DD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4DD7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8055" w:type="dxa"/>
          <w:vAlign w:val="bottom"/>
        </w:tcPr>
        <w:p w14:paraId="29246A7D" w14:textId="77777777" w:rsidR="00DE05D1" w:rsidRDefault="00DE05D1" w:rsidP="00985583">
          <w:pPr>
            <w:pStyle w:val="Zpatvlevo"/>
            <w:tabs>
              <w:tab w:val="clear" w:pos="9072"/>
              <w:tab w:val="right" w:pos="8055"/>
            </w:tabs>
            <w:contextualSpacing/>
            <w:jc w:val="right"/>
          </w:pPr>
          <w:r w:rsidRPr="006A6274">
            <w:t xml:space="preserve">„Rekonstrukce nástupišť a zřízení bezbariérových přístupů v </w:t>
          </w:r>
          <w:proofErr w:type="spellStart"/>
          <w:r w:rsidRPr="006A6274">
            <w:t>žst</w:t>
          </w:r>
          <w:proofErr w:type="spellEnd"/>
          <w:r w:rsidRPr="006A6274">
            <w:t>. Roudnice n. L.“</w:t>
          </w:r>
        </w:p>
        <w:tbl>
          <w:tblPr>
            <w:tblStyle w:val="Mkatabulky"/>
            <w:tblW w:w="7960" w:type="dxa"/>
            <w:tblBorders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right w:w="0" w:type="dxa"/>
            </w:tblCellMar>
            <w:tblLook w:val="0600" w:firstRow="0" w:lastRow="0" w:firstColumn="0" w:lastColumn="0" w:noHBand="1" w:noVBand="1"/>
          </w:tblPr>
          <w:tblGrid>
            <w:gridCol w:w="7940"/>
            <w:gridCol w:w="20"/>
          </w:tblGrid>
          <w:tr w:rsidR="00DE05D1" w:rsidRPr="009E09BE" w14:paraId="4284AC04" w14:textId="77777777" w:rsidTr="00AD354B">
            <w:tc>
              <w:tcPr>
                <w:tcW w:w="7940" w:type="dxa"/>
                <w:tcMar>
                  <w:left w:w="0" w:type="dxa"/>
                  <w:right w:w="0" w:type="dxa"/>
                </w:tcMar>
                <w:vAlign w:val="bottom"/>
              </w:tcPr>
              <w:p w14:paraId="75160424" w14:textId="77777777" w:rsidR="00DE05D1" w:rsidRDefault="00DE05D1" w:rsidP="00985583">
                <w:pPr>
                  <w:pStyle w:val="Zpatvlevo"/>
                  <w:tabs>
                    <w:tab w:val="clear" w:pos="9072"/>
                    <w:tab w:val="right" w:pos="8055"/>
                  </w:tabs>
                  <w:contextualSpacing/>
                  <w:jc w:val="right"/>
                </w:pPr>
                <w:r>
                  <w:t xml:space="preserve">BIM Protokol – Příloha B </w:t>
                </w:r>
              </w:p>
              <w:p w14:paraId="68A9C4E6" w14:textId="77777777" w:rsidR="00DE05D1" w:rsidRPr="003462EB" w:rsidRDefault="00DE05D1" w:rsidP="00985583">
                <w:pPr>
                  <w:pStyle w:val="Zpatvlevo"/>
                  <w:tabs>
                    <w:tab w:val="clear" w:pos="9072"/>
                    <w:tab w:val="right" w:pos="8734"/>
                  </w:tabs>
                  <w:contextualSpacing/>
                  <w:jc w:val="right"/>
                  <w:rPr>
                    <w:rStyle w:val="slostrnky"/>
                    <w:b w:val="0"/>
                    <w:color w:val="auto"/>
                    <w:sz w:val="12"/>
                  </w:rPr>
                </w:pPr>
                <w:r>
                  <w:t>Požadavky zadavatele na režim BIM</w:t>
                </w:r>
              </w:p>
            </w:tc>
            <w:tc>
              <w:tcPr>
                <w:tcW w:w="20" w:type="dxa"/>
                <w:vAlign w:val="bottom"/>
              </w:tcPr>
              <w:p w14:paraId="53F39414" w14:textId="77777777" w:rsidR="00DE05D1" w:rsidRPr="009E09BE" w:rsidRDefault="00DE05D1" w:rsidP="00985583">
                <w:pPr>
                  <w:pStyle w:val="Zpatvpravo"/>
                  <w:tabs>
                    <w:tab w:val="clear" w:pos="9072"/>
                    <w:tab w:val="right" w:pos="8055"/>
                  </w:tabs>
                </w:pPr>
              </w:p>
            </w:tc>
          </w:tr>
        </w:tbl>
        <w:p w14:paraId="76C7ECBE" w14:textId="77777777" w:rsidR="00DE05D1" w:rsidRPr="003462EB" w:rsidRDefault="00DE05D1" w:rsidP="00985583">
          <w:pPr>
            <w:pStyle w:val="Zpatvpravo"/>
            <w:contextualSpacing/>
          </w:pPr>
        </w:p>
      </w:tc>
    </w:tr>
  </w:tbl>
  <w:p w14:paraId="0F14BD7B" w14:textId="77777777" w:rsidR="00DE05D1" w:rsidRPr="00980288" w:rsidRDefault="00DE05D1" w:rsidP="00584A4E">
    <w:pPr>
      <w:pStyle w:val="Zpat"/>
      <w:jc w:val="righ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C1D41" w14:textId="77777777" w:rsidR="00DE05D1" w:rsidRDefault="00DE05D1" w:rsidP="006A6274">
    <w:pPr>
      <w:pStyle w:val="Zpatvlevo"/>
      <w:contextualSpacing/>
    </w:pPr>
    <w:r w:rsidRPr="006A6274">
      <w:t xml:space="preserve">„Rekonstrukce nástupišť a zřízení bezbariérových přístupů v </w:t>
    </w:r>
    <w:proofErr w:type="spellStart"/>
    <w:r w:rsidRPr="006A6274">
      <w:t>žst</w:t>
    </w:r>
    <w:proofErr w:type="spellEnd"/>
    <w:r w:rsidRPr="006A6274">
      <w:t>. Roudnice n. L.“</w:t>
    </w:r>
  </w:p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DE05D1" w:rsidRPr="009E09BE" w14:paraId="25D24873" w14:textId="77777777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28DB1883" w14:textId="77777777" w:rsidR="00DE05D1" w:rsidRDefault="00DE05D1" w:rsidP="00824308">
          <w:pPr>
            <w:pStyle w:val="Zpatvlevo"/>
            <w:contextualSpacing/>
          </w:pPr>
          <w:r w:rsidRPr="00584A4E">
            <w:t xml:space="preserve">BIM Protokol – Příloha </w:t>
          </w:r>
          <w:r>
            <w:t>B</w:t>
          </w:r>
        </w:p>
        <w:p w14:paraId="78482185" w14:textId="77777777" w:rsidR="00DE05D1" w:rsidRPr="003462EB" w:rsidRDefault="00DE05D1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zadavatele na režim BIM</w:t>
          </w:r>
        </w:p>
      </w:tc>
      <w:tc>
        <w:tcPr>
          <w:tcW w:w="935" w:type="dxa"/>
          <w:vAlign w:val="bottom"/>
        </w:tcPr>
        <w:p w14:paraId="023AD38C" w14:textId="0667868F" w:rsidR="00DE05D1" w:rsidRPr="009E09BE" w:rsidRDefault="00DE05D1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4DD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4DD7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F322C2A" w14:textId="77777777" w:rsidR="00DE05D1" w:rsidRPr="00B8518B" w:rsidRDefault="00DE05D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5C66CF" w14:textId="77777777" w:rsidR="00DE05D1" w:rsidRPr="00B8518B" w:rsidRDefault="00DE05D1" w:rsidP="00460660">
    <w:pPr>
      <w:pStyle w:val="Zpat"/>
      <w:rPr>
        <w:sz w:val="2"/>
        <w:szCs w:val="2"/>
      </w:rPr>
    </w:pPr>
  </w:p>
  <w:p w14:paraId="21E0C22E" w14:textId="77777777" w:rsidR="00DE05D1" w:rsidRDefault="00DE05D1" w:rsidP="00054FC6">
    <w:pPr>
      <w:pStyle w:val="Zpat"/>
      <w:rPr>
        <w:rFonts w:cs="Calibri"/>
        <w:szCs w:val="12"/>
      </w:rPr>
    </w:pPr>
  </w:p>
  <w:p w14:paraId="46863447" w14:textId="77777777" w:rsidR="00DE05D1" w:rsidRDefault="00DE05D1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72C7E4" w14:textId="77777777" w:rsidR="00893D06" w:rsidRDefault="00893D06" w:rsidP="00962258">
      <w:r>
        <w:separator/>
      </w:r>
    </w:p>
  </w:footnote>
  <w:footnote w:type="continuationSeparator" w:id="0">
    <w:p w14:paraId="340C290C" w14:textId="77777777" w:rsidR="00893D06" w:rsidRDefault="00893D06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E05D1" w14:paraId="7ADAC78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535A0D" w14:textId="77777777" w:rsidR="00DE05D1" w:rsidRPr="00B8518B" w:rsidRDefault="00DE05D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B28190" w14:textId="77777777" w:rsidR="00DE05D1" w:rsidRDefault="00DE05D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2126D1" w14:textId="77777777" w:rsidR="00DE05D1" w:rsidRPr="00D6163D" w:rsidRDefault="00DE05D1" w:rsidP="00D6163D">
          <w:pPr>
            <w:pStyle w:val="Druhdokumentu"/>
          </w:pPr>
        </w:p>
      </w:tc>
    </w:tr>
  </w:tbl>
  <w:p w14:paraId="3626BC86" w14:textId="77777777" w:rsidR="00DE05D1" w:rsidRPr="00D6163D" w:rsidRDefault="00DE05D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E05D1" w14:paraId="6152695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02ABB4" w14:textId="77777777" w:rsidR="00DE05D1" w:rsidRPr="00B8518B" w:rsidRDefault="00DE05D1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0F33A2CD" wp14:editId="4AF940C7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81DCE0" w14:textId="77777777" w:rsidR="00DE05D1" w:rsidRDefault="00DE05D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E0357F6" w14:textId="77777777" w:rsidR="00DE05D1" w:rsidRPr="00D6163D" w:rsidRDefault="00DE05D1" w:rsidP="00FC6389">
          <w:pPr>
            <w:pStyle w:val="Druhdokumentu"/>
          </w:pPr>
        </w:p>
      </w:tc>
    </w:tr>
    <w:tr w:rsidR="00DE05D1" w14:paraId="0CE0B41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1A0C4F7" w14:textId="77777777" w:rsidR="00DE05D1" w:rsidRPr="00B8518B" w:rsidRDefault="00DE05D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B109B3" w14:textId="77777777" w:rsidR="00DE05D1" w:rsidRDefault="00DE05D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5CE0D4A" w14:textId="77777777" w:rsidR="00DE05D1" w:rsidRPr="00D6163D" w:rsidRDefault="00DE05D1" w:rsidP="00FC6389">
          <w:pPr>
            <w:pStyle w:val="Druhdokumentu"/>
          </w:pPr>
        </w:p>
      </w:tc>
    </w:tr>
  </w:tbl>
  <w:p w14:paraId="23689E09" w14:textId="77777777" w:rsidR="00DE05D1" w:rsidRPr="00D6163D" w:rsidRDefault="00DE05D1" w:rsidP="00FC6389">
    <w:pPr>
      <w:pStyle w:val="Zhlav"/>
      <w:rPr>
        <w:sz w:val="8"/>
        <w:szCs w:val="8"/>
      </w:rPr>
    </w:pPr>
  </w:p>
  <w:p w14:paraId="7F837909" w14:textId="77777777" w:rsidR="00DE05D1" w:rsidRPr="00460660" w:rsidRDefault="00DE05D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63176FE"/>
    <w:multiLevelType w:val="hybridMultilevel"/>
    <w:tmpl w:val="17DEF6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9"/>
  </w:num>
  <w:num w:numId="5">
    <w:abstractNumId w:val="9"/>
  </w:num>
  <w:num w:numId="6">
    <w:abstractNumId w:val="15"/>
  </w:num>
  <w:num w:numId="7">
    <w:abstractNumId w:val="1"/>
  </w:num>
  <w:num w:numId="8">
    <w:abstractNumId w:val="4"/>
  </w:num>
  <w:num w:numId="9">
    <w:abstractNumId w:val="18"/>
  </w:num>
  <w:num w:numId="10">
    <w:abstractNumId w:val="3"/>
  </w:num>
  <w:num w:numId="11">
    <w:abstractNumId w:val="20"/>
  </w:num>
  <w:num w:numId="12">
    <w:abstractNumId w:val="14"/>
  </w:num>
  <w:num w:numId="13">
    <w:abstractNumId w:val="16"/>
  </w:num>
  <w:num w:numId="14">
    <w:abstractNumId w:val="17"/>
  </w:num>
  <w:num w:numId="15">
    <w:abstractNumId w:val="8"/>
  </w:num>
  <w:num w:numId="16">
    <w:abstractNumId w:val="7"/>
  </w:num>
  <w:num w:numId="17">
    <w:abstractNumId w:val="12"/>
  </w:num>
  <w:num w:numId="18">
    <w:abstractNumId w:val="0"/>
  </w:num>
  <w:num w:numId="19">
    <w:abstractNumId w:val="4"/>
  </w:num>
  <w:num w:numId="20">
    <w:abstractNumId w:val="4"/>
  </w:num>
  <w:num w:numId="21">
    <w:abstractNumId w:val="10"/>
  </w:num>
  <w:num w:numId="22">
    <w:abstractNumId w:val="13"/>
  </w:num>
  <w:num w:numId="23">
    <w:abstractNumId w:val="4"/>
  </w:num>
  <w:num w:numId="24">
    <w:abstractNumId w:val="4"/>
  </w:num>
  <w:num w:numId="25">
    <w:abstractNumId w:val="11"/>
  </w:num>
  <w:num w:numId="26">
    <w:abstractNumId w:val="4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tásek Stanislav, Ing., Ph.D.">
    <w15:presenceInfo w15:providerId="None" w15:userId="Vitásek Stanislav, Ing., Ph.D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3075E"/>
    <w:rsid w:val="00030AE2"/>
    <w:rsid w:val="0003288F"/>
    <w:rsid w:val="000328F3"/>
    <w:rsid w:val="00035A5B"/>
    <w:rsid w:val="00037718"/>
    <w:rsid w:val="000403DB"/>
    <w:rsid w:val="00041EC8"/>
    <w:rsid w:val="00042073"/>
    <w:rsid w:val="00051369"/>
    <w:rsid w:val="00054FC6"/>
    <w:rsid w:val="0005560E"/>
    <w:rsid w:val="00057831"/>
    <w:rsid w:val="0006189D"/>
    <w:rsid w:val="0006272E"/>
    <w:rsid w:val="00064580"/>
    <w:rsid w:val="0006465A"/>
    <w:rsid w:val="0006588D"/>
    <w:rsid w:val="00067A5E"/>
    <w:rsid w:val="000719BB"/>
    <w:rsid w:val="000719EC"/>
    <w:rsid w:val="00072A65"/>
    <w:rsid w:val="00072C1E"/>
    <w:rsid w:val="00076B14"/>
    <w:rsid w:val="000819B2"/>
    <w:rsid w:val="00085367"/>
    <w:rsid w:val="000A177C"/>
    <w:rsid w:val="000A37BE"/>
    <w:rsid w:val="000A3BC2"/>
    <w:rsid w:val="000A419A"/>
    <w:rsid w:val="000A4A30"/>
    <w:rsid w:val="000A6855"/>
    <w:rsid w:val="000B0DE4"/>
    <w:rsid w:val="000B3D82"/>
    <w:rsid w:val="000B408F"/>
    <w:rsid w:val="000B4EB8"/>
    <w:rsid w:val="000B5C59"/>
    <w:rsid w:val="000B6159"/>
    <w:rsid w:val="000B6560"/>
    <w:rsid w:val="000C2CF7"/>
    <w:rsid w:val="000C41F2"/>
    <w:rsid w:val="000C5FC3"/>
    <w:rsid w:val="000D22C4"/>
    <w:rsid w:val="000D27D1"/>
    <w:rsid w:val="000D37A6"/>
    <w:rsid w:val="000D7D96"/>
    <w:rsid w:val="000E0548"/>
    <w:rsid w:val="000E0ABF"/>
    <w:rsid w:val="000E0BA1"/>
    <w:rsid w:val="000E0C09"/>
    <w:rsid w:val="000E0D96"/>
    <w:rsid w:val="000E1A7F"/>
    <w:rsid w:val="000E2512"/>
    <w:rsid w:val="000E4222"/>
    <w:rsid w:val="000E6DB8"/>
    <w:rsid w:val="000F05DC"/>
    <w:rsid w:val="000F15F1"/>
    <w:rsid w:val="000F18B5"/>
    <w:rsid w:val="000F62EA"/>
    <w:rsid w:val="00101D8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0BEC"/>
    <w:rsid w:val="00122586"/>
    <w:rsid w:val="00126A47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4C5E"/>
    <w:rsid w:val="00177D6B"/>
    <w:rsid w:val="0018478E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E6D7C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0611"/>
    <w:rsid w:val="0021117E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4899"/>
    <w:rsid w:val="00235BFF"/>
    <w:rsid w:val="00240478"/>
    <w:rsid w:val="002408EA"/>
    <w:rsid w:val="00240B81"/>
    <w:rsid w:val="00242131"/>
    <w:rsid w:val="00242CB6"/>
    <w:rsid w:val="00244759"/>
    <w:rsid w:val="00244CA0"/>
    <w:rsid w:val="0024597E"/>
    <w:rsid w:val="002465F4"/>
    <w:rsid w:val="00246D6D"/>
    <w:rsid w:val="0024719F"/>
    <w:rsid w:val="00247D01"/>
    <w:rsid w:val="0025030F"/>
    <w:rsid w:val="00251AAF"/>
    <w:rsid w:val="002539A9"/>
    <w:rsid w:val="00257351"/>
    <w:rsid w:val="00261A5B"/>
    <w:rsid w:val="00262293"/>
    <w:rsid w:val="0026245B"/>
    <w:rsid w:val="00262E5B"/>
    <w:rsid w:val="00273380"/>
    <w:rsid w:val="00276AFE"/>
    <w:rsid w:val="0028027A"/>
    <w:rsid w:val="00280C98"/>
    <w:rsid w:val="00282EEF"/>
    <w:rsid w:val="00286931"/>
    <w:rsid w:val="00293CA2"/>
    <w:rsid w:val="0029705D"/>
    <w:rsid w:val="002A1108"/>
    <w:rsid w:val="002A2E55"/>
    <w:rsid w:val="002A3189"/>
    <w:rsid w:val="002A3B57"/>
    <w:rsid w:val="002A4C27"/>
    <w:rsid w:val="002A4CB6"/>
    <w:rsid w:val="002A6A64"/>
    <w:rsid w:val="002B4E1C"/>
    <w:rsid w:val="002B6B58"/>
    <w:rsid w:val="002B73B5"/>
    <w:rsid w:val="002C0F93"/>
    <w:rsid w:val="002C1345"/>
    <w:rsid w:val="002C2985"/>
    <w:rsid w:val="002C31BF"/>
    <w:rsid w:val="002C396E"/>
    <w:rsid w:val="002C3A9A"/>
    <w:rsid w:val="002C53C5"/>
    <w:rsid w:val="002C60C2"/>
    <w:rsid w:val="002C69B1"/>
    <w:rsid w:val="002C7D4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1FC8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59A5"/>
    <w:rsid w:val="0032622D"/>
    <w:rsid w:val="00327EEF"/>
    <w:rsid w:val="0033026C"/>
    <w:rsid w:val="0033239F"/>
    <w:rsid w:val="00332A97"/>
    <w:rsid w:val="00334918"/>
    <w:rsid w:val="00334977"/>
    <w:rsid w:val="00335C7E"/>
    <w:rsid w:val="003418A3"/>
    <w:rsid w:val="0034274B"/>
    <w:rsid w:val="00344411"/>
    <w:rsid w:val="0034570B"/>
    <w:rsid w:val="00347117"/>
    <w:rsid w:val="0034719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2B34"/>
    <w:rsid w:val="0037545D"/>
    <w:rsid w:val="00376C94"/>
    <w:rsid w:val="0037784C"/>
    <w:rsid w:val="003805D8"/>
    <w:rsid w:val="003808E2"/>
    <w:rsid w:val="003822B1"/>
    <w:rsid w:val="003822D9"/>
    <w:rsid w:val="003849D4"/>
    <w:rsid w:val="00386FF1"/>
    <w:rsid w:val="00392978"/>
    <w:rsid w:val="00392EB6"/>
    <w:rsid w:val="00393ACB"/>
    <w:rsid w:val="003956C6"/>
    <w:rsid w:val="003A0229"/>
    <w:rsid w:val="003A0F78"/>
    <w:rsid w:val="003A24E3"/>
    <w:rsid w:val="003A2D24"/>
    <w:rsid w:val="003A35A1"/>
    <w:rsid w:val="003B385F"/>
    <w:rsid w:val="003B50C2"/>
    <w:rsid w:val="003C1418"/>
    <w:rsid w:val="003C33F2"/>
    <w:rsid w:val="003C3CFF"/>
    <w:rsid w:val="003C4D6A"/>
    <w:rsid w:val="003C6679"/>
    <w:rsid w:val="003C7C1C"/>
    <w:rsid w:val="003D55B5"/>
    <w:rsid w:val="003D5B89"/>
    <w:rsid w:val="003D6932"/>
    <w:rsid w:val="003D756E"/>
    <w:rsid w:val="003E420D"/>
    <w:rsid w:val="003E4A3A"/>
    <w:rsid w:val="003E4C13"/>
    <w:rsid w:val="003E799A"/>
    <w:rsid w:val="003F323E"/>
    <w:rsid w:val="004070A3"/>
    <w:rsid w:val="004078F3"/>
    <w:rsid w:val="0041068C"/>
    <w:rsid w:val="00411F11"/>
    <w:rsid w:val="00416EE4"/>
    <w:rsid w:val="00420964"/>
    <w:rsid w:val="00422B69"/>
    <w:rsid w:val="004247C5"/>
    <w:rsid w:val="00425397"/>
    <w:rsid w:val="00425962"/>
    <w:rsid w:val="00427794"/>
    <w:rsid w:val="004403D4"/>
    <w:rsid w:val="004411E4"/>
    <w:rsid w:val="00450AC0"/>
    <w:rsid w:val="00450F07"/>
    <w:rsid w:val="0045279E"/>
    <w:rsid w:val="00453CD3"/>
    <w:rsid w:val="00460660"/>
    <w:rsid w:val="00462ED1"/>
    <w:rsid w:val="00463BD5"/>
    <w:rsid w:val="00464BA9"/>
    <w:rsid w:val="004727CC"/>
    <w:rsid w:val="0047596D"/>
    <w:rsid w:val="00482FB4"/>
    <w:rsid w:val="00483969"/>
    <w:rsid w:val="00486107"/>
    <w:rsid w:val="0049088E"/>
    <w:rsid w:val="00491827"/>
    <w:rsid w:val="00492911"/>
    <w:rsid w:val="00496A17"/>
    <w:rsid w:val="004A37CE"/>
    <w:rsid w:val="004B07B1"/>
    <w:rsid w:val="004B7261"/>
    <w:rsid w:val="004C0574"/>
    <w:rsid w:val="004C2606"/>
    <w:rsid w:val="004C3FB5"/>
    <w:rsid w:val="004C4399"/>
    <w:rsid w:val="004C787C"/>
    <w:rsid w:val="004D1994"/>
    <w:rsid w:val="004D2692"/>
    <w:rsid w:val="004D2B45"/>
    <w:rsid w:val="004D4F2E"/>
    <w:rsid w:val="004D7BA0"/>
    <w:rsid w:val="004E30DB"/>
    <w:rsid w:val="004E53AE"/>
    <w:rsid w:val="004E7A1F"/>
    <w:rsid w:val="004F466B"/>
    <w:rsid w:val="004F4B9B"/>
    <w:rsid w:val="004F5233"/>
    <w:rsid w:val="005029B7"/>
    <w:rsid w:val="0050414E"/>
    <w:rsid w:val="00504C17"/>
    <w:rsid w:val="0050666E"/>
    <w:rsid w:val="005077C3"/>
    <w:rsid w:val="00511AB9"/>
    <w:rsid w:val="005144BB"/>
    <w:rsid w:val="005169A6"/>
    <w:rsid w:val="00522353"/>
    <w:rsid w:val="00522787"/>
    <w:rsid w:val="00523BB5"/>
    <w:rsid w:val="00523EA7"/>
    <w:rsid w:val="00527C71"/>
    <w:rsid w:val="00531CB9"/>
    <w:rsid w:val="00535BD2"/>
    <w:rsid w:val="00536998"/>
    <w:rsid w:val="005378DE"/>
    <w:rsid w:val="005406EB"/>
    <w:rsid w:val="00545398"/>
    <w:rsid w:val="00545655"/>
    <w:rsid w:val="00547160"/>
    <w:rsid w:val="00553375"/>
    <w:rsid w:val="005544BF"/>
    <w:rsid w:val="00554B03"/>
    <w:rsid w:val="00555282"/>
    <w:rsid w:val="00555884"/>
    <w:rsid w:val="0055657E"/>
    <w:rsid w:val="00566B9B"/>
    <w:rsid w:val="0057040F"/>
    <w:rsid w:val="00573437"/>
    <w:rsid w:val="005736B7"/>
    <w:rsid w:val="00574129"/>
    <w:rsid w:val="00575E5A"/>
    <w:rsid w:val="0057725B"/>
    <w:rsid w:val="00580245"/>
    <w:rsid w:val="005824C4"/>
    <w:rsid w:val="00584A4E"/>
    <w:rsid w:val="0058544B"/>
    <w:rsid w:val="00585DBF"/>
    <w:rsid w:val="0058742A"/>
    <w:rsid w:val="0059552A"/>
    <w:rsid w:val="0059564F"/>
    <w:rsid w:val="005A1F44"/>
    <w:rsid w:val="005A21DC"/>
    <w:rsid w:val="005B03EA"/>
    <w:rsid w:val="005B6ED2"/>
    <w:rsid w:val="005C1301"/>
    <w:rsid w:val="005C2A27"/>
    <w:rsid w:val="005C6B4A"/>
    <w:rsid w:val="005D3799"/>
    <w:rsid w:val="005D3C39"/>
    <w:rsid w:val="005D71E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03213"/>
    <w:rsid w:val="0061068E"/>
    <w:rsid w:val="0061091F"/>
    <w:rsid w:val="006115D3"/>
    <w:rsid w:val="00611F4E"/>
    <w:rsid w:val="0061238A"/>
    <w:rsid w:val="00615E89"/>
    <w:rsid w:val="00616865"/>
    <w:rsid w:val="006174FA"/>
    <w:rsid w:val="00626594"/>
    <w:rsid w:val="00630707"/>
    <w:rsid w:val="00632BA9"/>
    <w:rsid w:val="00632CA3"/>
    <w:rsid w:val="00641BAA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0FAA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19B"/>
    <w:rsid w:val="006A3591"/>
    <w:rsid w:val="006A42AE"/>
    <w:rsid w:val="006A5570"/>
    <w:rsid w:val="006A6274"/>
    <w:rsid w:val="006A689C"/>
    <w:rsid w:val="006A6A07"/>
    <w:rsid w:val="006B2318"/>
    <w:rsid w:val="006B3383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D5BC9"/>
    <w:rsid w:val="006E0578"/>
    <w:rsid w:val="006E0F03"/>
    <w:rsid w:val="006E178B"/>
    <w:rsid w:val="006E314D"/>
    <w:rsid w:val="006F4920"/>
    <w:rsid w:val="006F6A9E"/>
    <w:rsid w:val="007030B9"/>
    <w:rsid w:val="00703A12"/>
    <w:rsid w:val="00704007"/>
    <w:rsid w:val="00707422"/>
    <w:rsid w:val="00710723"/>
    <w:rsid w:val="0071104F"/>
    <w:rsid w:val="00711B21"/>
    <w:rsid w:val="00711C5C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46745"/>
    <w:rsid w:val="00746954"/>
    <w:rsid w:val="00753B23"/>
    <w:rsid w:val="007541A2"/>
    <w:rsid w:val="00755818"/>
    <w:rsid w:val="00760DB8"/>
    <w:rsid w:val="0076286B"/>
    <w:rsid w:val="0076393D"/>
    <w:rsid w:val="00766846"/>
    <w:rsid w:val="00766D4F"/>
    <w:rsid w:val="0076790E"/>
    <w:rsid w:val="0077087B"/>
    <w:rsid w:val="00773FD3"/>
    <w:rsid w:val="0077673A"/>
    <w:rsid w:val="007846E1"/>
    <w:rsid w:val="007847D6"/>
    <w:rsid w:val="00785D5F"/>
    <w:rsid w:val="007904EA"/>
    <w:rsid w:val="00791272"/>
    <w:rsid w:val="00791F06"/>
    <w:rsid w:val="00797054"/>
    <w:rsid w:val="007A1709"/>
    <w:rsid w:val="007A1D8F"/>
    <w:rsid w:val="007A5172"/>
    <w:rsid w:val="007A5E94"/>
    <w:rsid w:val="007A67A0"/>
    <w:rsid w:val="007A7386"/>
    <w:rsid w:val="007B0ADC"/>
    <w:rsid w:val="007B1858"/>
    <w:rsid w:val="007B33C3"/>
    <w:rsid w:val="007B3491"/>
    <w:rsid w:val="007B570C"/>
    <w:rsid w:val="007C42EA"/>
    <w:rsid w:val="007C4BEF"/>
    <w:rsid w:val="007C5A8F"/>
    <w:rsid w:val="007C6407"/>
    <w:rsid w:val="007C64D7"/>
    <w:rsid w:val="007C657F"/>
    <w:rsid w:val="007D0BB8"/>
    <w:rsid w:val="007D1E57"/>
    <w:rsid w:val="007D2564"/>
    <w:rsid w:val="007D3BD1"/>
    <w:rsid w:val="007D4BCD"/>
    <w:rsid w:val="007D6208"/>
    <w:rsid w:val="007E0822"/>
    <w:rsid w:val="007E2371"/>
    <w:rsid w:val="007E4A6E"/>
    <w:rsid w:val="007E7110"/>
    <w:rsid w:val="007F3470"/>
    <w:rsid w:val="007F56A7"/>
    <w:rsid w:val="00800851"/>
    <w:rsid w:val="0080109F"/>
    <w:rsid w:val="0080171C"/>
    <w:rsid w:val="008049D0"/>
    <w:rsid w:val="00807373"/>
    <w:rsid w:val="00807DD0"/>
    <w:rsid w:val="00810E5C"/>
    <w:rsid w:val="00813009"/>
    <w:rsid w:val="00814178"/>
    <w:rsid w:val="0081519D"/>
    <w:rsid w:val="00816930"/>
    <w:rsid w:val="00817D38"/>
    <w:rsid w:val="00821D01"/>
    <w:rsid w:val="00823714"/>
    <w:rsid w:val="00823823"/>
    <w:rsid w:val="00824308"/>
    <w:rsid w:val="00826B7B"/>
    <w:rsid w:val="00826E67"/>
    <w:rsid w:val="008303E5"/>
    <w:rsid w:val="0083197D"/>
    <w:rsid w:val="008323EB"/>
    <w:rsid w:val="0083313F"/>
    <w:rsid w:val="00833690"/>
    <w:rsid w:val="00834146"/>
    <w:rsid w:val="00842D5B"/>
    <w:rsid w:val="00844BB7"/>
    <w:rsid w:val="008450FD"/>
    <w:rsid w:val="008465FC"/>
    <w:rsid w:val="00846789"/>
    <w:rsid w:val="00856E6D"/>
    <w:rsid w:val="00856F85"/>
    <w:rsid w:val="008610D3"/>
    <w:rsid w:val="0086206C"/>
    <w:rsid w:val="00862173"/>
    <w:rsid w:val="00866FC9"/>
    <w:rsid w:val="008725AC"/>
    <w:rsid w:val="00873B0B"/>
    <w:rsid w:val="00883F61"/>
    <w:rsid w:val="00887308"/>
    <w:rsid w:val="00887BBB"/>
    <w:rsid w:val="00887F36"/>
    <w:rsid w:val="00890A4F"/>
    <w:rsid w:val="008932CF"/>
    <w:rsid w:val="00893BD5"/>
    <w:rsid w:val="00893D06"/>
    <w:rsid w:val="00894856"/>
    <w:rsid w:val="00897409"/>
    <w:rsid w:val="008A2758"/>
    <w:rsid w:val="008A31FB"/>
    <w:rsid w:val="008A3436"/>
    <w:rsid w:val="008A3568"/>
    <w:rsid w:val="008A37B4"/>
    <w:rsid w:val="008A3CD3"/>
    <w:rsid w:val="008A6425"/>
    <w:rsid w:val="008A6B0D"/>
    <w:rsid w:val="008B2B0B"/>
    <w:rsid w:val="008B345B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E501E"/>
    <w:rsid w:val="008F18D6"/>
    <w:rsid w:val="008F1B6F"/>
    <w:rsid w:val="008F218A"/>
    <w:rsid w:val="008F2C9B"/>
    <w:rsid w:val="008F5FD1"/>
    <w:rsid w:val="008F797B"/>
    <w:rsid w:val="0090083D"/>
    <w:rsid w:val="00904780"/>
    <w:rsid w:val="00905B28"/>
    <w:rsid w:val="0090635B"/>
    <w:rsid w:val="0091294E"/>
    <w:rsid w:val="00914F81"/>
    <w:rsid w:val="00916E39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3984"/>
    <w:rsid w:val="00945E89"/>
    <w:rsid w:val="00950944"/>
    <w:rsid w:val="00951B30"/>
    <w:rsid w:val="00954F39"/>
    <w:rsid w:val="00956B5B"/>
    <w:rsid w:val="00961B4A"/>
    <w:rsid w:val="00962258"/>
    <w:rsid w:val="00963790"/>
    <w:rsid w:val="009678B7"/>
    <w:rsid w:val="0097239D"/>
    <w:rsid w:val="009760DB"/>
    <w:rsid w:val="0097670E"/>
    <w:rsid w:val="00980288"/>
    <w:rsid w:val="009844C8"/>
    <w:rsid w:val="00984F22"/>
    <w:rsid w:val="00985033"/>
    <w:rsid w:val="00985583"/>
    <w:rsid w:val="009927E6"/>
    <w:rsid w:val="00992D9C"/>
    <w:rsid w:val="00994D36"/>
    <w:rsid w:val="00996CB8"/>
    <w:rsid w:val="009975E3"/>
    <w:rsid w:val="009977AA"/>
    <w:rsid w:val="009A23A5"/>
    <w:rsid w:val="009A247D"/>
    <w:rsid w:val="009A404E"/>
    <w:rsid w:val="009B1C19"/>
    <w:rsid w:val="009B2E97"/>
    <w:rsid w:val="009B5146"/>
    <w:rsid w:val="009B5450"/>
    <w:rsid w:val="009B75B8"/>
    <w:rsid w:val="009C00E8"/>
    <w:rsid w:val="009C220B"/>
    <w:rsid w:val="009C238B"/>
    <w:rsid w:val="009C31A6"/>
    <w:rsid w:val="009C418E"/>
    <w:rsid w:val="009C4191"/>
    <w:rsid w:val="009C442C"/>
    <w:rsid w:val="009C4C54"/>
    <w:rsid w:val="009C5267"/>
    <w:rsid w:val="009C7BFA"/>
    <w:rsid w:val="009C7CB5"/>
    <w:rsid w:val="009D0B44"/>
    <w:rsid w:val="009D10C7"/>
    <w:rsid w:val="009D2EF3"/>
    <w:rsid w:val="009D2FC5"/>
    <w:rsid w:val="009D708D"/>
    <w:rsid w:val="009E07F4"/>
    <w:rsid w:val="009E0953"/>
    <w:rsid w:val="009E2594"/>
    <w:rsid w:val="009E3914"/>
    <w:rsid w:val="009E4B56"/>
    <w:rsid w:val="009E5209"/>
    <w:rsid w:val="009E569C"/>
    <w:rsid w:val="009E57C1"/>
    <w:rsid w:val="009F1A4E"/>
    <w:rsid w:val="009F309B"/>
    <w:rsid w:val="009F392E"/>
    <w:rsid w:val="009F53C5"/>
    <w:rsid w:val="009F7657"/>
    <w:rsid w:val="00A035B8"/>
    <w:rsid w:val="00A04D7F"/>
    <w:rsid w:val="00A0740E"/>
    <w:rsid w:val="00A07A94"/>
    <w:rsid w:val="00A11970"/>
    <w:rsid w:val="00A123FA"/>
    <w:rsid w:val="00A12BE3"/>
    <w:rsid w:val="00A139BD"/>
    <w:rsid w:val="00A16838"/>
    <w:rsid w:val="00A16DF1"/>
    <w:rsid w:val="00A2258E"/>
    <w:rsid w:val="00A228F1"/>
    <w:rsid w:val="00A36778"/>
    <w:rsid w:val="00A4050F"/>
    <w:rsid w:val="00A43541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5D80"/>
    <w:rsid w:val="00A77512"/>
    <w:rsid w:val="00A77BE0"/>
    <w:rsid w:val="00A8289D"/>
    <w:rsid w:val="00A82953"/>
    <w:rsid w:val="00A84DB3"/>
    <w:rsid w:val="00A8535F"/>
    <w:rsid w:val="00A94C2F"/>
    <w:rsid w:val="00AA3977"/>
    <w:rsid w:val="00AA4893"/>
    <w:rsid w:val="00AA4CBB"/>
    <w:rsid w:val="00AA65FA"/>
    <w:rsid w:val="00AA6D76"/>
    <w:rsid w:val="00AA7351"/>
    <w:rsid w:val="00AA7E85"/>
    <w:rsid w:val="00AB0B03"/>
    <w:rsid w:val="00AB49AE"/>
    <w:rsid w:val="00AB5246"/>
    <w:rsid w:val="00AC00BC"/>
    <w:rsid w:val="00AD056F"/>
    <w:rsid w:val="00AD0C7B"/>
    <w:rsid w:val="00AD1A95"/>
    <w:rsid w:val="00AD354B"/>
    <w:rsid w:val="00AD38D0"/>
    <w:rsid w:val="00AD5F1A"/>
    <w:rsid w:val="00AD6731"/>
    <w:rsid w:val="00AD6883"/>
    <w:rsid w:val="00AE5819"/>
    <w:rsid w:val="00AF5B9B"/>
    <w:rsid w:val="00B008D5"/>
    <w:rsid w:val="00B00CFD"/>
    <w:rsid w:val="00B02525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2653F"/>
    <w:rsid w:val="00B30F61"/>
    <w:rsid w:val="00B322DA"/>
    <w:rsid w:val="00B32C36"/>
    <w:rsid w:val="00B35C27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6D1A"/>
    <w:rsid w:val="00B878E4"/>
    <w:rsid w:val="00B93FD0"/>
    <w:rsid w:val="00B93FD1"/>
    <w:rsid w:val="00B97CC3"/>
    <w:rsid w:val="00BA0249"/>
    <w:rsid w:val="00BA4AF4"/>
    <w:rsid w:val="00BC06C4"/>
    <w:rsid w:val="00BC1D12"/>
    <w:rsid w:val="00BC32A4"/>
    <w:rsid w:val="00BC3BEF"/>
    <w:rsid w:val="00BD1386"/>
    <w:rsid w:val="00BD407C"/>
    <w:rsid w:val="00BD4338"/>
    <w:rsid w:val="00BD6BC7"/>
    <w:rsid w:val="00BD7752"/>
    <w:rsid w:val="00BD7E91"/>
    <w:rsid w:val="00BD7F0D"/>
    <w:rsid w:val="00BE008E"/>
    <w:rsid w:val="00BE3352"/>
    <w:rsid w:val="00BE3B69"/>
    <w:rsid w:val="00BE4C3E"/>
    <w:rsid w:val="00BF01ED"/>
    <w:rsid w:val="00BF14E7"/>
    <w:rsid w:val="00BF1FF5"/>
    <w:rsid w:val="00BF4164"/>
    <w:rsid w:val="00BF4E86"/>
    <w:rsid w:val="00C00324"/>
    <w:rsid w:val="00C01FF3"/>
    <w:rsid w:val="00C02D0A"/>
    <w:rsid w:val="00C03A6E"/>
    <w:rsid w:val="00C03B34"/>
    <w:rsid w:val="00C0637B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3382"/>
    <w:rsid w:val="00C64436"/>
    <w:rsid w:val="00C708EA"/>
    <w:rsid w:val="00C70F2E"/>
    <w:rsid w:val="00C71821"/>
    <w:rsid w:val="00C74A8C"/>
    <w:rsid w:val="00C7535D"/>
    <w:rsid w:val="00C75AC7"/>
    <w:rsid w:val="00C778A5"/>
    <w:rsid w:val="00C82676"/>
    <w:rsid w:val="00C84B19"/>
    <w:rsid w:val="00C85B08"/>
    <w:rsid w:val="00C86D57"/>
    <w:rsid w:val="00C90B6C"/>
    <w:rsid w:val="00C92C04"/>
    <w:rsid w:val="00C95162"/>
    <w:rsid w:val="00C95B9A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3EB"/>
    <w:rsid w:val="00CC2ECE"/>
    <w:rsid w:val="00CC6E4B"/>
    <w:rsid w:val="00CC7895"/>
    <w:rsid w:val="00CC7C8F"/>
    <w:rsid w:val="00CD056C"/>
    <w:rsid w:val="00CD08C8"/>
    <w:rsid w:val="00CD150B"/>
    <w:rsid w:val="00CD1FC4"/>
    <w:rsid w:val="00CD4D2F"/>
    <w:rsid w:val="00CD50D2"/>
    <w:rsid w:val="00CE12CA"/>
    <w:rsid w:val="00CE1E5E"/>
    <w:rsid w:val="00CE282E"/>
    <w:rsid w:val="00CE348C"/>
    <w:rsid w:val="00CE3F0A"/>
    <w:rsid w:val="00CE6F7A"/>
    <w:rsid w:val="00CF0B07"/>
    <w:rsid w:val="00CF5030"/>
    <w:rsid w:val="00CF5109"/>
    <w:rsid w:val="00CF6728"/>
    <w:rsid w:val="00D0048E"/>
    <w:rsid w:val="00D01D2C"/>
    <w:rsid w:val="00D034A0"/>
    <w:rsid w:val="00D0660F"/>
    <w:rsid w:val="00D0732C"/>
    <w:rsid w:val="00D10779"/>
    <w:rsid w:val="00D12A91"/>
    <w:rsid w:val="00D13D43"/>
    <w:rsid w:val="00D17046"/>
    <w:rsid w:val="00D2030D"/>
    <w:rsid w:val="00D21061"/>
    <w:rsid w:val="00D21FB1"/>
    <w:rsid w:val="00D22C0C"/>
    <w:rsid w:val="00D23471"/>
    <w:rsid w:val="00D306EC"/>
    <w:rsid w:val="00D322B7"/>
    <w:rsid w:val="00D354BC"/>
    <w:rsid w:val="00D40321"/>
    <w:rsid w:val="00D4108E"/>
    <w:rsid w:val="00D44107"/>
    <w:rsid w:val="00D44C37"/>
    <w:rsid w:val="00D50E3D"/>
    <w:rsid w:val="00D52843"/>
    <w:rsid w:val="00D54595"/>
    <w:rsid w:val="00D5645C"/>
    <w:rsid w:val="00D56D50"/>
    <w:rsid w:val="00D574CF"/>
    <w:rsid w:val="00D608D9"/>
    <w:rsid w:val="00D6163D"/>
    <w:rsid w:val="00D61CCA"/>
    <w:rsid w:val="00D634BA"/>
    <w:rsid w:val="00D6482E"/>
    <w:rsid w:val="00D661C8"/>
    <w:rsid w:val="00D70454"/>
    <w:rsid w:val="00D72800"/>
    <w:rsid w:val="00D7554B"/>
    <w:rsid w:val="00D7595A"/>
    <w:rsid w:val="00D831A3"/>
    <w:rsid w:val="00D8414E"/>
    <w:rsid w:val="00D86667"/>
    <w:rsid w:val="00D86B3B"/>
    <w:rsid w:val="00D90C8B"/>
    <w:rsid w:val="00D9327D"/>
    <w:rsid w:val="00D93913"/>
    <w:rsid w:val="00D949F2"/>
    <w:rsid w:val="00D9687F"/>
    <w:rsid w:val="00D97184"/>
    <w:rsid w:val="00D97BE3"/>
    <w:rsid w:val="00DA27EA"/>
    <w:rsid w:val="00DA3711"/>
    <w:rsid w:val="00DA3727"/>
    <w:rsid w:val="00DA666E"/>
    <w:rsid w:val="00DB1F05"/>
    <w:rsid w:val="00DB538D"/>
    <w:rsid w:val="00DC645E"/>
    <w:rsid w:val="00DD0F8E"/>
    <w:rsid w:val="00DD17E7"/>
    <w:rsid w:val="00DD2CFB"/>
    <w:rsid w:val="00DD46F3"/>
    <w:rsid w:val="00DD7920"/>
    <w:rsid w:val="00DE05D1"/>
    <w:rsid w:val="00DE2A22"/>
    <w:rsid w:val="00DE51A5"/>
    <w:rsid w:val="00DE56F2"/>
    <w:rsid w:val="00DF116D"/>
    <w:rsid w:val="00DF4DDD"/>
    <w:rsid w:val="00E00F50"/>
    <w:rsid w:val="00E014A7"/>
    <w:rsid w:val="00E01840"/>
    <w:rsid w:val="00E04A7B"/>
    <w:rsid w:val="00E07022"/>
    <w:rsid w:val="00E073BD"/>
    <w:rsid w:val="00E16FF7"/>
    <w:rsid w:val="00E1732F"/>
    <w:rsid w:val="00E20D7A"/>
    <w:rsid w:val="00E26D68"/>
    <w:rsid w:val="00E27CEA"/>
    <w:rsid w:val="00E3010F"/>
    <w:rsid w:val="00E3178D"/>
    <w:rsid w:val="00E32105"/>
    <w:rsid w:val="00E33AD0"/>
    <w:rsid w:val="00E33C5E"/>
    <w:rsid w:val="00E34DC3"/>
    <w:rsid w:val="00E44045"/>
    <w:rsid w:val="00E468C8"/>
    <w:rsid w:val="00E57922"/>
    <w:rsid w:val="00E605FB"/>
    <w:rsid w:val="00E618C4"/>
    <w:rsid w:val="00E63058"/>
    <w:rsid w:val="00E6327C"/>
    <w:rsid w:val="00E63CC7"/>
    <w:rsid w:val="00E7218A"/>
    <w:rsid w:val="00E725BB"/>
    <w:rsid w:val="00E72A34"/>
    <w:rsid w:val="00E7340A"/>
    <w:rsid w:val="00E74C82"/>
    <w:rsid w:val="00E754A8"/>
    <w:rsid w:val="00E75724"/>
    <w:rsid w:val="00E760F0"/>
    <w:rsid w:val="00E824D4"/>
    <w:rsid w:val="00E84C3A"/>
    <w:rsid w:val="00E84CD2"/>
    <w:rsid w:val="00E878EE"/>
    <w:rsid w:val="00E9574E"/>
    <w:rsid w:val="00E95B29"/>
    <w:rsid w:val="00E96BB1"/>
    <w:rsid w:val="00EA41A9"/>
    <w:rsid w:val="00EA61EA"/>
    <w:rsid w:val="00EA6EC7"/>
    <w:rsid w:val="00EA7F08"/>
    <w:rsid w:val="00EB104F"/>
    <w:rsid w:val="00EB31C2"/>
    <w:rsid w:val="00EB4610"/>
    <w:rsid w:val="00EB46E5"/>
    <w:rsid w:val="00EB4DD7"/>
    <w:rsid w:val="00EC7EA6"/>
    <w:rsid w:val="00ED0703"/>
    <w:rsid w:val="00ED14BD"/>
    <w:rsid w:val="00ED1B69"/>
    <w:rsid w:val="00ED4CE9"/>
    <w:rsid w:val="00ED582A"/>
    <w:rsid w:val="00EE5FD3"/>
    <w:rsid w:val="00EE7236"/>
    <w:rsid w:val="00EF0A3A"/>
    <w:rsid w:val="00EF1373"/>
    <w:rsid w:val="00EF3A5E"/>
    <w:rsid w:val="00EF7DE6"/>
    <w:rsid w:val="00F01538"/>
    <w:rsid w:val="00F01652"/>
    <w:rsid w:val="00F016C7"/>
    <w:rsid w:val="00F02AA0"/>
    <w:rsid w:val="00F067C2"/>
    <w:rsid w:val="00F07EE8"/>
    <w:rsid w:val="00F11412"/>
    <w:rsid w:val="00F12DEC"/>
    <w:rsid w:val="00F133A1"/>
    <w:rsid w:val="00F1453D"/>
    <w:rsid w:val="00F1715C"/>
    <w:rsid w:val="00F20823"/>
    <w:rsid w:val="00F21B8E"/>
    <w:rsid w:val="00F22FA3"/>
    <w:rsid w:val="00F2318A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420CA"/>
    <w:rsid w:val="00F433A8"/>
    <w:rsid w:val="00F436DD"/>
    <w:rsid w:val="00F45607"/>
    <w:rsid w:val="00F466B7"/>
    <w:rsid w:val="00F4722B"/>
    <w:rsid w:val="00F4724E"/>
    <w:rsid w:val="00F50A13"/>
    <w:rsid w:val="00F53DBC"/>
    <w:rsid w:val="00F54432"/>
    <w:rsid w:val="00F546C4"/>
    <w:rsid w:val="00F61CAA"/>
    <w:rsid w:val="00F62191"/>
    <w:rsid w:val="00F63BC9"/>
    <w:rsid w:val="00F64A6E"/>
    <w:rsid w:val="00F659EB"/>
    <w:rsid w:val="00F65D05"/>
    <w:rsid w:val="00F65E53"/>
    <w:rsid w:val="00F66CF7"/>
    <w:rsid w:val="00F705D1"/>
    <w:rsid w:val="00F72725"/>
    <w:rsid w:val="00F73F32"/>
    <w:rsid w:val="00F800C9"/>
    <w:rsid w:val="00F8154B"/>
    <w:rsid w:val="00F81AA3"/>
    <w:rsid w:val="00F82FAF"/>
    <w:rsid w:val="00F86BA6"/>
    <w:rsid w:val="00F8788B"/>
    <w:rsid w:val="00F969D7"/>
    <w:rsid w:val="00FA5818"/>
    <w:rsid w:val="00FA75C8"/>
    <w:rsid w:val="00FA793D"/>
    <w:rsid w:val="00FB1194"/>
    <w:rsid w:val="00FB2CC0"/>
    <w:rsid w:val="00FB3170"/>
    <w:rsid w:val="00FB3A89"/>
    <w:rsid w:val="00FB5DE8"/>
    <w:rsid w:val="00FB6342"/>
    <w:rsid w:val="00FB772F"/>
    <w:rsid w:val="00FB77BA"/>
    <w:rsid w:val="00FB78C3"/>
    <w:rsid w:val="00FC0F73"/>
    <w:rsid w:val="00FC398F"/>
    <w:rsid w:val="00FC6389"/>
    <w:rsid w:val="00FD3E23"/>
    <w:rsid w:val="00FD4675"/>
    <w:rsid w:val="00FD4F9D"/>
    <w:rsid w:val="00FD5D2C"/>
    <w:rsid w:val="00FD7F5B"/>
    <w:rsid w:val="00FE3B2E"/>
    <w:rsid w:val="00FE3F1F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6EA6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65BB"/>
    <w:rsid w:val="001F12AB"/>
    <w:rsid w:val="002169DE"/>
    <w:rsid w:val="00241D76"/>
    <w:rsid w:val="00304F90"/>
    <w:rsid w:val="00376087"/>
    <w:rsid w:val="0038667C"/>
    <w:rsid w:val="00397518"/>
    <w:rsid w:val="003B1CFE"/>
    <w:rsid w:val="003D31E0"/>
    <w:rsid w:val="00474145"/>
    <w:rsid w:val="004A5911"/>
    <w:rsid w:val="004D664C"/>
    <w:rsid w:val="00553056"/>
    <w:rsid w:val="005700A3"/>
    <w:rsid w:val="005A0B93"/>
    <w:rsid w:val="005A144F"/>
    <w:rsid w:val="005D1CA2"/>
    <w:rsid w:val="005D7201"/>
    <w:rsid w:val="00614072"/>
    <w:rsid w:val="00681D21"/>
    <w:rsid w:val="00961362"/>
    <w:rsid w:val="00970A64"/>
    <w:rsid w:val="0099114A"/>
    <w:rsid w:val="009972D5"/>
    <w:rsid w:val="009A0BAE"/>
    <w:rsid w:val="009D0745"/>
    <w:rsid w:val="00A55A14"/>
    <w:rsid w:val="00BA77E8"/>
    <w:rsid w:val="00D114C3"/>
    <w:rsid w:val="00D40392"/>
    <w:rsid w:val="00DD6724"/>
    <w:rsid w:val="00E01910"/>
    <w:rsid w:val="00E05882"/>
    <w:rsid w:val="00E06587"/>
    <w:rsid w:val="00E23E9C"/>
    <w:rsid w:val="00EC5E44"/>
    <w:rsid w:val="00F145A8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41D76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3E17B8D63D4140CCB861F627F892B86E">
    <w:name w:val="3E17B8D63D4140CCB861F627F892B86E"/>
    <w:rsid w:val="00241D7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41D76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3E17B8D63D4140CCB861F627F892B86E">
    <w:name w:val="3E17B8D63D4140CCB861F627F892B86E"/>
    <w:rsid w:val="00241D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CA14FD-04CB-45A9-AAC1-92A65CEE8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5358</Words>
  <Characters>31616</Characters>
  <Application>Microsoft Office Word</Application>
  <DocSecurity>0</DocSecurity>
  <Lines>263</Lines>
  <Paragraphs>73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5</cp:revision>
  <cp:lastPrinted>2019-11-14T12:52:00Z</cp:lastPrinted>
  <dcterms:created xsi:type="dcterms:W3CDTF">2020-09-22T07:39:00Z</dcterms:created>
  <dcterms:modified xsi:type="dcterms:W3CDTF">2020-09-22T07:39:00Z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